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0874E" w14:textId="77777777" w:rsidR="00086F56" w:rsidRDefault="009156E9">
      <w:pPr>
        <w:spacing w:after="0"/>
        <w:ind w:left="10" w:right="-10" w:hanging="10"/>
        <w:jc w:val="right"/>
      </w:pPr>
      <w:r>
        <w:rPr>
          <w:rFonts w:ascii="Times New Roman" w:eastAsia="Times New Roman" w:hAnsi="Times New Roman" w:cs="Times New Roman"/>
          <w:sz w:val="24"/>
          <w:szCs w:val="24"/>
        </w:rPr>
        <w:t xml:space="preserve">majandus- ja infotehnoloogiaministri </w:t>
      </w:r>
    </w:p>
    <w:p w14:paraId="2F1376D5" w14:textId="77777777" w:rsidR="00086F56" w:rsidRDefault="009156E9">
      <w:pPr>
        <w:spacing w:after="0"/>
        <w:ind w:left="10" w:right="-10" w:hanging="10"/>
        <w:jc w:val="right"/>
      </w:pPr>
      <w:r>
        <w:rPr>
          <w:rFonts w:ascii="Times New Roman" w:eastAsia="Times New Roman" w:hAnsi="Times New Roman" w:cs="Times New Roman"/>
          <w:sz w:val="24"/>
          <w:szCs w:val="24"/>
        </w:rPr>
        <w:t xml:space="preserve">19.07.2023 määrus nr 48 </w:t>
      </w:r>
    </w:p>
    <w:p w14:paraId="18C28567" w14:textId="77777777" w:rsidR="00086F56" w:rsidRDefault="009156E9">
      <w:pPr>
        <w:spacing w:after="0"/>
        <w:ind w:left="10" w:right="-10" w:hanging="10"/>
        <w:jc w:val="right"/>
      </w:pPr>
      <w:r>
        <w:rPr>
          <w:rFonts w:ascii="Times New Roman" w:eastAsia="Times New Roman" w:hAnsi="Times New Roman" w:cs="Times New Roman"/>
          <w:sz w:val="24"/>
          <w:szCs w:val="24"/>
        </w:rPr>
        <w:t xml:space="preserve">„Tööalase konkurentsivõime toetamine“ </w:t>
      </w:r>
    </w:p>
    <w:p w14:paraId="7984777D" w14:textId="77777777" w:rsidR="00086F56" w:rsidRDefault="009156E9">
      <w:pPr>
        <w:spacing w:after="0"/>
        <w:ind w:left="10" w:right="-10" w:hanging="10"/>
        <w:jc w:val="right"/>
      </w:pPr>
      <w:r>
        <w:rPr>
          <w:rFonts w:ascii="Times New Roman" w:eastAsia="Times New Roman" w:hAnsi="Times New Roman" w:cs="Times New Roman"/>
          <w:sz w:val="24"/>
          <w:szCs w:val="24"/>
        </w:rPr>
        <w:t xml:space="preserve">Lisa 1 </w:t>
      </w:r>
    </w:p>
    <w:p w14:paraId="69E8E3A7" w14:textId="77777777" w:rsidR="00086F56" w:rsidRDefault="009156E9">
      <w:pPr>
        <w:spacing w:after="57"/>
      </w:pPr>
      <w:r>
        <w:rPr>
          <w:rFonts w:ascii="Times New Roman" w:eastAsia="Times New Roman" w:hAnsi="Times New Roman" w:cs="Times New Roman"/>
          <w:sz w:val="24"/>
          <w:szCs w:val="24"/>
        </w:rPr>
        <w:t xml:space="preserve"> </w:t>
      </w:r>
    </w:p>
    <w:p w14:paraId="26727794" w14:textId="77777777" w:rsidR="00086F56" w:rsidRDefault="009156E9">
      <w:pPr>
        <w:tabs>
          <w:tab w:val="center" w:pos="3188"/>
          <w:tab w:val="center" w:pos="7087"/>
          <w:tab w:val="center" w:pos="7867"/>
        </w:tabs>
        <w:spacing w:after="0"/>
        <w:rPr>
          <w:rFonts w:ascii="Times New Roman" w:eastAsia="Times New Roman" w:hAnsi="Times New Roman" w:cs="Times New Roman"/>
          <w:b/>
          <w:sz w:val="24"/>
          <w:szCs w:val="24"/>
        </w:rPr>
      </w:pPr>
      <w:r>
        <w:tab/>
      </w:r>
      <w:r>
        <w:rPr>
          <w:rFonts w:ascii="Times New Roman" w:eastAsia="Times New Roman" w:hAnsi="Times New Roman" w:cs="Times New Roman"/>
          <w:b/>
          <w:sz w:val="24"/>
          <w:szCs w:val="24"/>
        </w:rPr>
        <w:t xml:space="preserve">Ekspertide hindamislehe vorm </w:t>
      </w:r>
    </w:p>
    <w:p w14:paraId="1062308D" w14:textId="77777777" w:rsidR="00086F56" w:rsidRDefault="00086F56">
      <w:pPr>
        <w:tabs>
          <w:tab w:val="center" w:pos="3188"/>
          <w:tab w:val="center" w:pos="7087"/>
          <w:tab w:val="center" w:pos="7867"/>
        </w:tabs>
        <w:spacing w:after="0"/>
        <w:rPr>
          <w:rFonts w:ascii="Times New Roman" w:eastAsia="Times New Roman" w:hAnsi="Times New Roman" w:cs="Times New Roman"/>
          <w:b/>
          <w:sz w:val="24"/>
          <w:szCs w:val="24"/>
        </w:rPr>
      </w:pPr>
    </w:p>
    <w:tbl>
      <w:tblPr>
        <w:tblStyle w:val="a2"/>
        <w:tblW w:w="9209" w:type="dxa"/>
        <w:tblInd w:w="0" w:type="dxa"/>
        <w:tblLayout w:type="fixed"/>
        <w:tblLook w:val="0400" w:firstRow="0" w:lastRow="0" w:firstColumn="0" w:lastColumn="0" w:noHBand="0" w:noVBand="1"/>
      </w:tblPr>
      <w:tblGrid>
        <w:gridCol w:w="3433"/>
        <w:gridCol w:w="5776"/>
      </w:tblGrid>
      <w:tr w:rsidR="00086F56" w14:paraId="7B0B1FC2" w14:textId="77777777">
        <w:trPr>
          <w:trHeight w:val="254"/>
        </w:trPr>
        <w:tc>
          <w:tcPr>
            <w:tcW w:w="3433" w:type="dxa"/>
            <w:tcBorders>
              <w:top w:val="single" w:sz="4" w:space="0" w:color="000000"/>
              <w:left w:val="single" w:sz="4" w:space="0" w:color="000000"/>
              <w:bottom w:val="single" w:sz="4" w:space="0" w:color="000000"/>
              <w:right w:val="single" w:sz="4" w:space="0" w:color="000000"/>
            </w:tcBorders>
          </w:tcPr>
          <w:p w14:paraId="21ED4526" w14:textId="77777777" w:rsidR="00086F56" w:rsidRDefault="009156E9">
            <w:pPr>
              <w:rPr>
                <w:rFonts w:ascii="Arial" w:eastAsia="Arial" w:hAnsi="Arial" w:cs="Arial"/>
              </w:rPr>
            </w:pPr>
            <w:r>
              <w:rPr>
                <w:rFonts w:ascii="Arial" w:eastAsia="Arial" w:hAnsi="Arial" w:cs="Arial"/>
              </w:rPr>
              <w:t>Taotluse nimi</w:t>
            </w:r>
          </w:p>
        </w:tc>
        <w:tc>
          <w:tcPr>
            <w:tcW w:w="5776" w:type="dxa"/>
            <w:tcBorders>
              <w:top w:val="single" w:sz="4" w:space="0" w:color="000000"/>
              <w:left w:val="single" w:sz="4" w:space="0" w:color="000000"/>
              <w:bottom w:val="single" w:sz="4" w:space="0" w:color="000000"/>
              <w:right w:val="single" w:sz="4" w:space="0" w:color="000000"/>
            </w:tcBorders>
          </w:tcPr>
          <w:p w14:paraId="268297ED" w14:textId="77777777" w:rsidR="00086F56" w:rsidRDefault="009156E9">
            <w:pPr>
              <w:rPr>
                <w:rFonts w:ascii="Arial" w:eastAsia="Arial" w:hAnsi="Arial" w:cs="Arial"/>
              </w:rPr>
            </w:pPr>
            <w:r>
              <w:rPr>
                <w:rFonts w:ascii="Arial" w:eastAsia="Arial" w:hAnsi="Arial" w:cs="Arial"/>
              </w:rPr>
              <w:t xml:space="preserve">Andmehalduri koolitusprogramm naistele </w:t>
            </w:r>
          </w:p>
        </w:tc>
      </w:tr>
      <w:tr w:rsidR="00086F56" w14:paraId="5B8D53F9" w14:textId="77777777">
        <w:trPr>
          <w:trHeight w:val="211"/>
        </w:trPr>
        <w:tc>
          <w:tcPr>
            <w:tcW w:w="3433" w:type="dxa"/>
            <w:tcBorders>
              <w:top w:val="single" w:sz="4" w:space="0" w:color="000000"/>
              <w:left w:val="single" w:sz="4" w:space="0" w:color="000000"/>
              <w:bottom w:val="single" w:sz="4" w:space="0" w:color="000000"/>
              <w:right w:val="single" w:sz="4" w:space="0" w:color="000000"/>
            </w:tcBorders>
          </w:tcPr>
          <w:p w14:paraId="74CE4C4F" w14:textId="77777777" w:rsidR="00086F56" w:rsidRDefault="009156E9">
            <w:pPr>
              <w:rPr>
                <w:rFonts w:ascii="Arial" w:eastAsia="Arial" w:hAnsi="Arial" w:cs="Arial"/>
              </w:rPr>
            </w:pPr>
            <w:r>
              <w:rPr>
                <w:rFonts w:ascii="Arial" w:eastAsia="Arial" w:hAnsi="Arial" w:cs="Arial"/>
              </w:rPr>
              <w:t>Taotluse number</w:t>
            </w:r>
          </w:p>
        </w:tc>
        <w:tc>
          <w:tcPr>
            <w:tcW w:w="5776" w:type="dxa"/>
            <w:tcBorders>
              <w:top w:val="single" w:sz="4" w:space="0" w:color="000000"/>
              <w:left w:val="single" w:sz="4" w:space="0" w:color="000000"/>
              <w:bottom w:val="single" w:sz="4" w:space="0" w:color="000000"/>
              <w:right w:val="single" w:sz="4" w:space="0" w:color="000000"/>
            </w:tcBorders>
          </w:tcPr>
          <w:p w14:paraId="29527633" w14:textId="77777777" w:rsidR="00086F56" w:rsidRDefault="009156E9">
            <w:pPr>
              <w:rPr>
                <w:rFonts w:ascii="Arial" w:eastAsia="Arial" w:hAnsi="Arial" w:cs="Arial"/>
              </w:rPr>
            </w:pPr>
            <w:r>
              <w:rPr>
                <w:rFonts w:ascii="Arial" w:eastAsia="Arial" w:hAnsi="Arial" w:cs="Arial"/>
              </w:rPr>
              <w:t>2021-2027.4.02.24-0075</w:t>
            </w:r>
          </w:p>
        </w:tc>
      </w:tr>
      <w:tr w:rsidR="00086F56" w14:paraId="283062BA" w14:textId="77777777">
        <w:trPr>
          <w:trHeight w:val="179"/>
        </w:trPr>
        <w:tc>
          <w:tcPr>
            <w:tcW w:w="3433" w:type="dxa"/>
            <w:tcBorders>
              <w:top w:val="single" w:sz="4" w:space="0" w:color="000000"/>
              <w:left w:val="single" w:sz="4" w:space="0" w:color="000000"/>
              <w:bottom w:val="single" w:sz="4" w:space="0" w:color="000000"/>
              <w:right w:val="single" w:sz="4" w:space="0" w:color="000000"/>
            </w:tcBorders>
          </w:tcPr>
          <w:p w14:paraId="57DB624E" w14:textId="77777777" w:rsidR="00086F56" w:rsidRDefault="009156E9">
            <w:pPr>
              <w:rPr>
                <w:rFonts w:ascii="Arial" w:eastAsia="Arial" w:hAnsi="Arial" w:cs="Arial"/>
              </w:rPr>
            </w:pPr>
            <w:r>
              <w:rPr>
                <w:rFonts w:ascii="Arial" w:eastAsia="Arial" w:hAnsi="Arial" w:cs="Arial"/>
              </w:rPr>
              <w:t>Hindamisele andmise kuupäev</w:t>
            </w:r>
          </w:p>
        </w:tc>
        <w:tc>
          <w:tcPr>
            <w:tcW w:w="5776" w:type="dxa"/>
            <w:tcBorders>
              <w:top w:val="single" w:sz="4" w:space="0" w:color="000000"/>
              <w:left w:val="single" w:sz="4" w:space="0" w:color="000000"/>
              <w:bottom w:val="single" w:sz="4" w:space="0" w:color="000000"/>
              <w:right w:val="single" w:sz="4" w:space="0" w:color="000000"/>
            </w:tcBorders>
          </w:tcPr>
          <w:p w14:paraId="165724ED" w14:textId="77777777" w:rsidR="00086F56" w:rsidRDefault="009156E9">
            <w:pPr>
              <w:rPr>
                <w:rFonts w:ascii="Arial" w:eastAsia="Arial" w:hAnsi="Arial" w:cs="Arial"/>
              </w:rPr>
            </w:pPr>
            <w:r>
              <w:rPr>
                <w:rFonts w:ascii="Arial" w:eastAsia="Arial" w:hAnsi="Arial" w:cs="Arial"/>
              </w:rPr>
              <w:t>14.10.2024</w:t>
            </w:r>
          </w:p>
        </w:tc>
      </w:tr>
      <w:tr w:rsidR="00086F56" w14:paraId="036F5C21" w14:textId="77777777">
        <w:trPr>
          <w:trHeight w:val="259"/>
        </w:trPr>
        <w:tc>
          <w:tcPr>
            <w:tcW w:w="3433" w:type="dxa"/>
            <w:tcBorders>
              <w:top w:val="single" w:sz="4" w:space="0" w:color="000000"/>
              <w:left w:val="single" w:sz="4" w:space="0" w:color="000000"/>
              <w:bottom w:val="single" w:sz="4" w:space="0" w:color="000000"/>
              <w:right w:val="single" w:sz="4" w:space="0" w:color="000000"/>
            </w:tcBorders>
          </w:tcPr>
          <w:p w14:paraId="6348501C" w14:textId="77777777" w:rsidR="00086F56" w:rsidRDefault="009156E9">
            <w:pPr>
              <w:rPr>
                <w:rFonts w:ascii="Arial" w:eastAsia="Arial" w:hAnsi="Arial" w:cs="Arial"/>
              </w:rPr>
            </w:pPr>
            <w:r>
              <w:rPr>
                <w:rFonts w:ascii="Arial" w:eastAsia="Arial" w:hAnsi="Arial" w:cs="Arial"/>
              </w:rPr>
              <w:t>Hindamislehe tagastamise tähtpäev</w:t>
            </w:r>
          </w:p>
        </w:tc>
        <w:tc>
          <w:tcPr>
            <w:tcW w:w="5776" w:type="dxa"/>
            <w:tcBorders>
              <w:top w:val="single" w:sz="4" w:space="0" w:color="000000"/>
              <w:left w:val="single" w:sz="4" w:space="0" w:color="000000"/>
              <w:bottom w:val="single" w:sz="4" w:space="0" w:color="000000"/>
              <w:right w:val="single" w:sz="4" w:space="0" w:color="000000"/>
            </w:tcBorders>
          </w:tcPr>
          <w:p w14:paraId="68363A81" w14:textId="77777777" w:rsidR="00086F56" w:rsidRDefault="009156E9">
            <w:pPr>
              <w:rPr>
                <w:rFonts w:ascii="Arial" w:eastAsia="Arial" w:hAnsi="Arial" w:cs="Arial"/>
              </w:rPr>
            </w:pPr>
            <w:r>
              <w:rPr>
                <w:rFonts w:ascii="Arial" w:eastAsia="Arial" w:hAnsi="Arial" w:cs="Arial"/>
              </w:rPr>
              <w:t>21.10.2024</w:t>
            </w:r>
          </w:p>
        </w:tc>
      </w:tr>
    </w:tbl>
    <w:p w14:paraId="622E1BBA" w14:textId="77777777" w:rsidR="00086F56" w:rsidRDefault="009156E9">
      <w:pPr>
        <w:spacing w:after="0"/>
        <w:ind w:left="70"/>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w:t>
      </w:r>
    </w:p>
    <w:tbl>
      <w:tblPr>
        <w:tblStyle w:val="a3"/>
        <w:tblW w:w="9214" w:type="dxa"/>
        <w:tblInd w:w="0" w:type="dxa"/>
        <w:tblLayout w:type="fixed"/>
        <w:tblLook w:val="0400" w:firstRow="0" w:lastRow="0" w:firstColumn="0" w:lastColumn="0" w:noHBand="0" w:noVBand="1"/>
      </w:tblPr>
      <w:tblGrid>
        <w:gridCol w:w="6026"/>
        <w:gridCol w:w="1825"/>
        <w:gridCol w:w="1363"/>
      </w:tblGrid>
      <w:tr w:rsidR="00086F56" w14:paraId="6F6AB366" w14:textId="77777777">
        <w:trPr>
          <w:trHeight w:val="778"/>
        </w:trPr>
        <w:tc>
          <w:tcPr>
            <w:tcW w:w="6026" w:type="dxa"/>
            <w:tcBorders>
              <w:top w:val="single" w:sz="4" w:space="0" w:color="000000"/>
              <w:left w:val="single" w:sz="4" w:space="0" w:color="000000"/>
              <w:bottom w:val="single" w:sz="4" w:space="0" w:color="000000"/>
              <w:right w:val="single" w:sz="4" w:space="0" w:color="000000"/>
            </w:tcBorders>
            <w:vAlign w:val="center"/>
          </w:tcPr>
          <w:p w14:paraId="1DEAA230" w14:textId="77777777" w:rsidR="00086F56" w:rsidRDefault="009156E9">
            <w:pPr>
              <w:rPr>
                <w:b/>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Hindamisleht  </w:t>
            </w:r>
          </w:p>
        </w:tc>
        <w:tc>
          <w:tcPr>
            <w:tcW w:w="1825" w:type="dxa"/>
            <w:tcBorders>
              <w:top w:val="single" w:sz="4" w:space="0" w:color="000000"/>
              <w:left w:val="single" w:sz="4" w:space="0" w:color="000000"/>
              <w:bottom w:val="single" w:sz="4" w:space="0" w:color="000000"/>
              <w:right w:val="single" w:sz="4" w:space="0" w:color="000000"/>
            </w:tcBorders>
            <w:vAlign w:val="center"/>
          </w:tcPr>
          <w:p w14:paraId="4D5CC954" w14:textId="77777777" w:rsidR="00086F56" w:rsidRDefault="009156E9">
            <w:pPr>
              <w:jc w:val="center"/>
              <w:rPr>
                <w:b/>
              </w:rPr>
            </w:pPr>
            <w:r>
              <w:rPr>
                <w:rFonts w:ascii="Times New Roman" w:eastAsia="Times New Roman" w:hAnsi="Times New Roman" w:cs="Times New Roman"/>
                <w:b/>
                <w:sz w:val="24"/>
                <w:szCs w:val="24"/>
              </w:rPr>
              <w:t xml:space="preserve">Maksimumhinne </w:t>
            </w:r>
          </w:p>
        </w:tc>
        <w:tc>
          <w:tcPr>
            <w:tcW w:w="1363" w:type="dxa"/>
            <w:tcBorders>
              <w:top w:val="single" w:sz="4" w:space="0" w:color="000000"/>
              <w:left w:val="single" w:sz="4" w:space="0" w:color="000000"/>
              <w:bottom w:val="single" w:sz="4" w:space="0" w:color="000000"/>
              <w:right w:val="single" w:sz="4" w:space="0" w:color="000000"/>
            </w:tcBorders>
            <w:vAlign w:val="center"/>
          </w:tcPr>
          <w:p w14:paraId="7BA476B3" w14:textId="77777777" w:rsidR="00086F56" w:rsidRDefault="009156E9">
            <w:pPr>
              <w:ind w:right="61"/>
              <w:jc w:val="center"/>
              <w:rPr>
                <w:b/>
              </w:rPr>
            </w:pPr>
            <w:r>
              <w:rPr>
                <w:rFonts w:ascii="Times New Roman" w:eastAsia="Times New Roman" w:hAnsi="Times New Roman" w:cs="Times New Roman"/>
                <w:b/>
                <w:sz w:val="24"/>
                <w:szCs w:val="24"/>
              </w:rPr>
              <w:t xml:space="preserve">Hinne </w:t>
            </w:r>
          </w:p>
        </w:tc>
      </w:tr>
      <w:tr w:rsidR="00086F56" w14:paraId="7F1F6C66" w14:textId="77777777">
        <w:trPr>
          <w:trHeight w:val="838"/>
        </w:trPr>
        <w:tc>
          <w:tcPr>
            <w:tcW w:w="6026" w:type="dxa"/>
            <w:tcBorders>
              <w:top w:val="single" w:sz="4" w:space="0" w:color="000000"/>
              <w:left w:val="single" w:sz="4" w:space="0" w:color="000000"/>
              <w:bottom w:val="single" w:sz="4" w:space="0" w:color="000000"/>
              <w:right w:val="single" w:sz="4" w:space="0" w:color="000000"/>
            </w:tcBorders>
          </w:tcPr>
          <w:p w14:paraId="6B71525A" w14:textId="77777777" w:rsidR="00086F56" w:rsidRDefault="009156E9">
            <w:pPr>
              <w:ind w:right="65"/>
              <w:jc w:val="both"/>
            </w:pPr>
            <w:r>
              <w:rPr>
                <w:rFonts w:ascii="Times New Roman" w:eastAsia="Times New Roman" w:hAnsi="Times New Roman" w:cs="Times New Roman"/>
                <w:sz w:val="24"/>
                <w:szCs w:val="24"/>
              </w:rPr>
              <w:t xml:space="preserve">1. </w:t>
            </w:r>
            <w:r>
              <w:rPr>
                <w:rFonts w:ascii="Times New Roman" w:eastAsia="Times New Roman" w:hAnsi="Times New Roman" w:cs="Times New Roman"/>
                <w:b/>
                <w:sz w:val="24"/>
                <w:szCs w:val="24"/>
              </w:rPr>
              <w:t>Projekti kooskõla valdkondlike arengukavadega, mõju rakenduskava erieesmärgi ja meetme eesmärkide saavutamisele</w:t>
            </w:r>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75714219" w14:textId="77777777" w:rsidR="00086F56" w:rsidRDefault="009156E9">
            <w:pPr>
              <w:ind w:right="64"/>
              <w:jc w:val="center"/>
              <w:rPr>
                <w:b/>
              </w:rPr>
            </w:pPr>
            <w:r>
              <w:rPr>
                <w:rFonts w:ascii="Times New Roman" w:eastAsia="Times New Roman" w:hAnsi="Times New Roman" w:cs="Times New Roman"/>
                <w:b/>
                <w:sz w:val="24"/>
                <w:szCs w:val="24"/>
              </w:rPr>
              <w:t xml:space="preserve">6 </w:t>
            </w:r>
          </w:p>
        </w:tc>
        <w:tc>
          <w:tcPr>
            <w:tcW w:w="1363" w:type="dxa"/>
            <w:tcBorders>
              <w:top w:val="single" w:sz="4" w:space="0" w:color="000000"/>
              <w:left w:val="single" w:sz="4" w:space="0" w:color="000000"/>
              <w:bottom w:val="single" w:sz="4" w:space="0" w:color="000000"/>
              <w:right w:val="single" w:sz="4" w:space="0" w:color="000000"/>
            </w:tcBorders>
            <w:vAlign w:val="center"/>
          </w:tcPr>
          <w:p w14:paraId="1501BF95" w14:textId="44AF63C8" w:rsidR="00086F56" w:rsidRDefault="009156E9">
            <w:pPr>
              <w:ind w:right="4"/>
              <w:jc w:val="center"/>
              <w:rPr>
                <w:b/>
              </w:rPr>
            </w:pPr>
            <w:r>
              <w:rPr>
                <w:rFonts w:ascii="Times New Roman" w:eastAsia="Times New Roman" w:hAnsi="Times New Roman" w:cs="Times New Roman"/>
                <w:b/>
                <w:sz w:val="24"/>
                <w:szCs w:val="24"/>
              </w:rPr>
              <w:t>5</w:t>
            </w:r>
          </w:p>
        </w:tc>
      </w:tr>
      <w:tr w:rsidR="00086F56" w14:paraId="1D896408" w14:textId="77777777">
        <w:trPr>
          <w:trHeight w:val="1147"/>
        </w:trPr>
        <w:tc>
          <w:tcPr>
            <w:tcW w:w="6026" w:type="dxa"/>
            <w:tcBorders>
              <w:top w:val="single" w:sz="4" w:space="0" w:color="000000"/>
              <w:left w:val="single" w:sz="4" w:space="0" w:color="000000"/>
              <w:bottom w:val="single" w:sz="4" w:space="0" w:color="000000"/>
              <w:right w:val="single" w:sz="4" w:space="0" w:color="000000"/>
            </w:tcBorders>
          </w:tcPr>
          <w:p w14:paraId="738E8AE0" w14:textId="77777777" w:rsidR="00086F56" w:rsidRDefault="009156E9">
            <w:r>
              <w:rPr>
                <w:rFonts w:ascii="Times New Roman" w:eastAsia="Times New Roman" w:hAnsi="Times New Roman" w:cs="Times New Roman"/>
                <w:sz w:val="24"/>
                <w:szCs w:val="24"/>
              </w:rPr>
              <w:t xml:space="preserve">1.1. Projekti panus meetme eesmärkide saavutamisse </w:t>
            </w:r>
          </w:p>
          <w:p w14:paraId="3E729D19" w14:textId="77777777" w:rsidR="00086F56" w:rsidRDefault="009156E9">
            <w:pPr>
              <w:spacing w:after="22" w:line="238" w:lineRule="auto"/>
              <w:jc w:val="both"/>
              <w:rPr>
                <w:i/>
              </w:rPr>
            </w:pPr>
            <w:r>
              <w:rPr>
                <w:rFonts w:ascii="Times New Roman" w:eastAsia="Times New Roman" w:hAnsi="Times New Roman" w:cs="Times New Roman"/>
                <w:i/>
                <w:sz w:val="24"/>
                <w:szCs w:val="24"/>
              </w:rPr>
              <w:t xml:space="preserve">(e-toetuse taotlusvormi sisu alajaotuse andmeväljad „projekti eesmärk ja tulemused“) </w:t>
            </w:r>
          </w:p>
          <w:p w14:paraId="4E01AD4F" w14:textId="77777777" w:rsidR="00086F56" w:rsidRDefault="009156E9">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316298C0" w14:textId="77777777" w:rsidR="00086F56" w:rsidRDefault="009156E9">
            <w:pPr>
              <w:ind w:right="127"/>
              <w:jc w:val="center"/>
            </w:pPr>
            <w:r>
              <w:rPr>
                <w:rFonts w:ascii="Times New Roman" w:eastAsia="Times New Roman" w:hAnsi="Times New Roman" w:cs="Times New Roman"/>
                <w:sz w:val="24"/>
                <w:szCs w:val="24"/>
              </w:rPr>
              <w:t xml:space="preserve">4  </w:t>
            </w:r>
          </w:p>
        </w:tc>
        <w:tc>
          <w:tcPr>
            <w:tcW w:w="1363" w:type="dxa"/>
            <w:tcBorders>
              <w:top w:val="single" w:sz="4" w:space="0" w:color="000000"/>
              <w:left w:val="single" w:sz="4" w:space="0" w:color="000000"/>
              <w:bottom w:val="single" w:sz="4" w:space="0" w:color="000000"/>
              <w:right w:val="single" w:sz="4" w:space="0" w:color="000000"/>
            </w:tcBorders>
            <w:vAlign w:val="center"/>
          </w:tcPr>
          <w:p w14:paraId="2E8ACA8E" w14:textId="1D830958" w:rsidR="00086F56" w:rsidRDefault="009156E9">
            <w:pPr>
              <w:ind w:right="4"/>
              <w:jc w:val="center"/>
            </w:pPr>
            <w:r>
              <w:rPr>
                <w:rFonts w:ascii="Times New Roman" w:eastAsia="Times New Roman" w:hAnsi="Times New Roman" w:cs="Times New Roman"/>
                <w:sz w:val="24"/>
                <w:szCs w:val="24"/>
              </w:rPr>
              <w:t>4</w:t>
            </w:r>
          </w:p>
        </w:tc>
      </w:tr>
      <w:tr w:rsidR="00086F56" w14:paraId="6179AFC5" w14:textId="77777777">
        <w:trPr>
          <w:trHeight w:val="622"/>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3ACF5475"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1.1 hinnangute kohta: </w:t>
            </w:r>
          </w:p>
          <w:p w14:paraId="3EE7E645"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Projekti eesmärgid on vastavuses määruse ja meetme eesmärkidega. Planeeritud tegevused panustavad määruse „Tööalase konkurentsivõime toetamine“ ning meetme 2.1.6 „Sotsiaalsem Eesti“ eesmärgi näitajatesse.</w:t>
            </w:r>
          </w:p>
        </w:tc>
      </w:tr>
      <w:tr w:rsidR="00086F56" w14:paraId="0BFE6D93" w14:textId="77777777">
        <w:trPr>
          <w:trHeight w:val="1423"/>
        </w:trPr>
        <w:tc>
          <w:tcPr>
            <w:tcW w:w="6026" w:type="dxa"/>
            <w:tcBorders>
              <w:top w:val="single" w:sz="4" w:space="0" w:color="000000"/>
              <w:left w:val="single" w:sz="4" w:space="0" w:color="000000"/>
              <w:bottom w:val="single" w:sz="4" w:space="0" w:color="000000"/>
              <w:right w:val="single" w:sz="4" w:space="0" w:color="000000"/>
            </w:tcBorders>
          </w:tcPr>
          <w:p w14:paraId="1458F614" w14:textId="77777777" w:rsidR="00086F56" w:rsidRDefault="009156E9">
            <w:r>
              <w:rPr>
                <w:rFonts w:ascii="Times New Roman" w:eastAsia="Times New Roman" w:hAnsi="Times New Roman" w:cs="Times New Roman"/>
                <w:sz w:val="24"/>
                <w:szCs w:val="24"/>
              </w:rPr>
              <w:t xml:space="preserve">1.2. Projekti panus meetme tulemusnäitaja saavutamisse  </w:t>
            </w:r>
          </w:p>
          <w:p w14:paraId="33E52B1E" w14:textId="77777777" w:rsidR="00086F56" w:rsidRDefault="009156E9">
            <w:pPr>
              <w:spacing w:line="238" w:lineRule="auto"/>
              <w:ind w:right="61"/>
              <w:jc w:val="both"/>
              <w:rPr>
                <w:i/>
              </w:rPr>
            </w:pPr>
            <w:r>
              <w:rPr>
                <w:rFonts w:ascii="Times New Roman" w:eastAsia="Times New Roman" w:hAnsi="Times New Roman" w:cs="Times New Roman"/>
                <w:i/>
                <w:sz w:val="24"/>
                <w:szCs w:val="24"/>
              </w:rPr>
              <w:t xml:space="preserve">(e-toetuse taotlusvormi sisu alajaotuse andmeväljad „projekti eesmärk ja tulemused“, „näitajad“ ning „projekti tulemuste jätkusuutlikkus“ ) </w:t>
            </w:r>
          </w:p>
          <w:p w14:paraId="79B3ED2B" w14:textId="77777777" w:rsidR="00086F56" w:rsidRDefault="009156E9">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069E9192" w14:textId="77777777" w:rsidR="00086F56" w:rsidRDefault="009156E9">
            <w:pPr>
              <w:ind w:right="127"/>
              <w:jc w:val="center"/>
            </w:pPr>
            <w:r>
              <w:rPr>
                <w:rFonts w:ascii="Times New Roman" w:eastAsia="Times New Roman" w:hAnsi="Times New Roman" w:cs="Times New Roman"/>
                <w:sz w:val="24"/>
                <w:szCs w:val="24"/>
              </w:rPr>
              <w:t xml:space="preserve">2  </w:t>
            </w:r>
          </w:p>
        </w:tc>
        <w:tc>
          <w:tcPr>
            <w:tcW w:w="1363" w:type="dxa"/>
            <w:tcBorders>
              <w:top w:val="single" w:sz="4" w:space="0" w:color="000000"/>
              <w:left w:val="single" w:sz="4" w:space="0" w:color="000000"/>
              <w:bottom w:val="single" w:sz="4" w:space="0" w:color="000000"/>
              <w:right w:val="single" w:sz="4" w:space="0" w:color="000000"/>
            </w:tcBorders>
            <w:vAlign w:val="center"/>
          </w:tcPr>
          <w:p w14:paraId="0C4346C3" w14:textId="77777777" w:rsidR="00086F56" w:rsidRDefault="009156E9">
            <w:pPr>
              <w:ind w:right="4"/>
              <w:jc w:val="center"/>
            </w:pPr>
            <w:r>
              <w:rPr>
                <w:rFonts w:ascii="Times New Roman" w:eastAsia="Times New Roman" w:hAnsi="Times New Roman" w:cs="Times New Roman"/>
                <w:sz w:val="24"/>
                <w:szCs w:val="24"/>
              </w:rPr>
              <w:t>1</w:t>
            </w:r>
          </w:p>
        </w:tc>
      </w:tr>
      <w:tr w:rsidR="00086F56" w14:paraId="4FC2BEAB" w14:textId="77777777">
        <w:trPr>
          <w:trHeight w:val="619"/>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3ABE65DD"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1.2 hinnangute kohta: </w:t>
            </w:r>
          </w:p>
          <w:p w14:paraId="3556915F" w14:textId="77777777" w:rsidR="00086F56" w:rsidRDefault="00086F56">
            <w:pPr>
              <w:rPr>
                <w:rFonts w:ascii="Times New Roman" w:eastAsia="Times New Roman" w:hAnsi="Times New Roman" w:cs="Times New Roman"/>
                <w:sz w:val="24"/>
                <w:szCs w:val="24"/>
              </w:rPr>
            </w:pPr>
          </w:p>
          <w:p w14:paraId="5513CB4B"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Projekt panustab meetme tulemusnäitaja saavutamisse ning projektis osalejate puhul nähakse ette, et tööle rakendub 40% protsenti osalejatest.</w:t>
            </w:r>
          </w:p>
          <w:p w14:paraId="736AD7A8" w14:textId="77777777" w:rsidR="00086F56" w:rsidRDefault="00086F56">
            <w:pPr>
              <w:pBdr>
                <w:top w:val="nil"/>
                <w:left w:val="nil"/>
                <w:bottom w:val="nil"/>
                <w:right w:val="nil"/>
                <w:between w:val="nil"/>
              </w:pBdr>
              <w:ind w:left="720"/>
              <w:rPr>
                <w:rFonts w:ascii="Times New Roman" w:eastAsia="Times New Roman" w:hAnsi="Times New Roman" w:cs="Times New Roman"/>
                <w:sz w:val="24"/>
                <w:szCs w:val="24"/>
              </w:rPr>
            </w:pPr>
          </w:p>
          <w:p w14:paraId="64E038F2" w14:textId="77777777" w:rsidR="00086F56" w:rsidRDefault="009156E9">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Projekti taotluses toodud eesmärk ja kavandatud tegevused panustavad projektiga saavutatud tulemuste jätkusuutlikkusse ning toetavad projektis osaleja pikaajalist toimetulekut tööturul, kuid hindajate hinnangul võib sekkumisloogika jääda mõningal juhul ebapiisavaks tulemuste saavutamisel. </w:t>
            </w:r>
          </w:p>
          <w:p w14:paraId="08F591EE" w14:textId="77777777" w:rsidR="00086F56" w:rsidRDefault="00086F56">
            <w:pPr>
              <w:pBdr>
                <w:top w:val="nil"/>
                <w:left w:val="nil"/>
                <w:bottom w:val="nil"/>
                <w:right w:val="nil"/>
                <w:between w:val="nil"/>
              </w:pBdr>
              <w:rPr>
                <w:rFonts w:ascii="Times New Roman" w:eastAsia="Times New Roman" w:hAnsi="Times New Roman" w:cs="Times New Roman"/>
                <w:sz w:val="24"/>
                <w:szCs w:val="24"/>
              </w:rPr>
            </w:pPr>
          </w:p>
          <w:p w14:paraId="4FEC0E28" w14:textId="77777777" w:rsidR="00086F56" w:rsidRDefault="009156E9">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Projekti ühe sihtgrupina on välja toodud naised, kes on pikalt tööturult eemal või katkenud haridusteega ning hindajate hinnangul ei pruugi just selle sihtgrupi jaoks projektiplaanis toodu olla jätkusuutlik, sest nii projektis osalemine ja ka hilisem tööturule sisenemine nõuab väga häid </w:t>
            </w:r>
            <w:proofErr w:type="spellStart"/>
            <w:r>
              <w:rPr>
                <w:rFonts w:ascii="Times New Roman" w:eastAsia="Times New Roman" w:hAnsi="Times New Roman" w:cs="Times New Roman"/>
                <w:sz w:val="24"/>
                <w:szCs w:val="24"/>
              </w:rPr>
              <w:t>enesejuhtimisoskusi</w:t>
            </w:r>
            <w:proofErr w:type="spellEnd"/>
            <w:r>
              <w:rPr>
                <w:rFonts w:ascii="Times New Roman" w:eastAsia="Times New Roman" w:hAnsi="Times New Roman" w:cs="Times New Roman"/>
                <w:sz w:val="24"/>
                <w:szCs w:val="24"/>
              </w:rPr>
              <w:t xml:space="preserve"> ning projekti planeeritud toetavad tegevused võivad jääda antud sihtgrupi puhul ebapiisavaks. Eriti pidades silmas, et tegevused toimuvad distantsilt, mis toetava grupitunnetuse teket pärsivad ning otsekontaktide loomist tööandjate ja sihtgrupi vahel otseselt pole projekti ette nähtud. </w:t>
            </w:r>
          </w:p>
          <w:p w14:paraId="2DE8054D" w14:textId="77777777" w:rsidR="00086F56" w:rsidRDefault="00086F56">
            <w:pPr>
              <w:pBdr>
                <w:top w:val="nil"/>
                <w:left w:val="nil"/>
                <w:bottom w:val="nil"/>
                <w:right w:val="nil"/>
                <w:between w:val="nil"/>
              </w:pBdr>
              <w:rPr>
                <w:rFonts w:ascii="Times New Roman" w:eastAsia="Times New Roman" w:hAnsi="Times New Roman" w:cs="Times New Roman"/>
                <w:sz w:val="24"/>
                <w:szCs w:val="24"/>
              </w:rPr>
            </w:pPr>
          </w:p>
          <w:p w14:paraId="39201C9C"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Samuti on taotleja toonud välja, et jagab ka edaspidi osalejatele teavet koolituste kohta, see võib  innustada küll edasiõppimist, kuid samas tasulised koolitused võivad jääda kättesaamatuks neile, kes ei ole sisenenud tööturule või on kehvade </w:t>
            </w:r>
            <w:proofErr w:type="spellStart"/>
            <w:r>
              <w:rPr>
                <w:rFonts w:ascii="Times New Roman" w:eastAsia="Times New Roman" w:hAnsi="Times New Roman" w:cs="Times New Roman"/>
                <w:sz w:val="24"/>
                <w:szCs w:val="24"/>
              </w:rPr>
              <w:t>enesejuhtimisoskuste</w:t>
            </w:r>
            <w:proofErr w:type="spellEnd"/>
            <w:r>
              <w:rPr>
                <w:rFonts w:ascii="Times New Roman" w:eastAsia="Times New Roman" w:hAnsi="Times New Roman" w:cs="Times New Roman"/>
                <w:sz w:val="24"/>
                <w:szCs w:val="24"/>
              </w:rPr>
              <w:t xml:space="preserve"> tõttu projekti tegevustest välja langenud.</w:t>
            </w:r>
          </w:p>
          <w:p w14:paraId="1FF66B02" w14:textId="77777777" w:rsidR="00086F56" w:rsidRDefault="00086F56">
            <w:pPr>
              <w:rPr>
                <w:rFonts w:ascii="Times New Roman" w:eastAsia="Times New Roman" w:hAnsi="Times New Roman" w:cs="Times New Roman"/>
                <w:sz w:val="24"/>
                <w:szCs w:val="24"/>
              </w:rPr>
            </w:pPr>
          </w:p>
          <w:p w14:paraId="4B73F980" w14:textId="23D3A292"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Lisa</w:t>
            </w:r>
            <w:ins w:id="0" w:author="Ülle Luide" w:date="2024-10-23T08:49:00Z">
              <w:r w:rsidR="00D621C3">
                <w:rPr>
                  <w:rFonts w:ascii="Times New Roman" w:eastAsia="Times New Roman" w:hAnsi="Times New Roman" w:cs="Times New Roman"/>
                  <w:sz w:val="24"/>
                  <w:szCs w:val="24"/>
                </w:rPr>
                <w:t>k</w:t>
              </w:r>
            </w:ins>
            <w:r>
              <w:rPr>
                <w:rFonts w:ascii="Times New Roman" w:eastAsia="Times New Roman" w:hAnsi="Times New Roman" w:cs="Times New Roman"/>
                <w:sz w:val="24"/>
                <w:szCs w:val="24"/>
              </w:rPr>
              <w:t xml:space="preserve">s näevad hindajad riskikohana seda, et koolituse tulemusena omandab sihtgrupp tõenäolisemalt pädevuste taseme, mis võimaldab oma olemasoleva karjääri raames võtta täiendavaid vastavasisulisi ülesandeid või teostada andmehalduri ülesandeid väljaspool IT sektorit, kuid IT sektorisse sisenemiseks andmehalduse pädevusi ei pruugita antud projekti tegevuste raames omandada, kuid taotleja enda võrgustik koosneb just IT sektori tööandjatest. Seega võivad tegevused, mis on suunatud sihtgrupi </w:t>
            </w:r>
            <w:proofErr w:type="spellStart"/>
            <w:r>
              <w:rPr>
                <w:rFonts w:ascii="Times New Roman" w:eastAsia="Times New Roman" w:hAnsi="Times New Roman" w:cs="Times New Roman"/>
                <w:sz w:val="24"/>
                <w:szCs w:val="24"/>
              </w:rPr>
              <w:t>töölerakendumise</w:t>
            </w:r>
            <w:proofErr w:type="spellEnd"/>
            <w:r>
              <w:rPr>
                <w:rFonts w:ascii="Times New Roman" w:eastAsia="Times New Roman" w:hAnsi="Times New Roman" w:cs="Times New Roman"/>
                <w:sz w:val="24"/>
                <w:szCs w:val="24"/>
              </w:rPr>
              <w:t xml:space="preserve"> toetuseks jääda ebapiisavaks ja /või ebatäpseks, kuna ennekõike oleks otstarbekas suunata osalejad mitte-IT sektori tööandjaga suhtlema. Taotleja poolt pakutavad kontaktid võrgustikuga ning edasiõppimisvõimalused on hindajate hinnangul sobilikud pigem neile, kes on huvitatud edasiõppimisest ning pakuvad positiivset mõju projekti pikaajalisema jätkusuutlikkuse tagamiseks, kuid ei pruugi olla piisavalt mõjusad esmaste tulemuste saavutamiseks (osalejate </w:t>
            </w:r>
            <w:proofErr w:type="spellStart"/>
            <w:r>
              <w:rPr>
                <w:rFonts w:ascii="Times New Roman" w:eastAsia="Times New Roman" w:hAnsi="Times New Roman" w:cs="Times New Roman"/>
                <w:sz w:val="24"/>
                <w:szCs w:val="24"/>
              </w:rPr>
              <w:t>töölerakendumine</w:t>
            </w:r>
            <w:proofErr w:type="spellEnd"/>
            <w:r>
              <w:rPr>
                <w:rFonts w:ascii="Times New Roman" w:eastAsia="Times New Roman" w:hAnsi="Times New Roman" w:cs="Times New Roman"/>
                <w:sz w:val="24"/>
                <w:szCs w:val="24"/>
              </w:rPr>
              <w:t xml:space="preserve">). </w:t>
            </w:r>
          </w:p>
          <w:p w14:paraId="3B37922B" w14:textId="77777777" w:rsidR="00086F56" w:rsidRPr="0029341F" w:rsidRDefault="00086F56">
            <w:pPr>
              <w:pBdr>
                <w:top w:val="nil"/>
                <w:left w:val="nil"/>
                <w:bottom w:val="nil"/>
                <w:right w:val="nil"/>
                <w:between w:val="nil"/>
              </w:pBdr>
              <w:rPr>
                <w:rFonts w:ascii="Times New Roman" w:eastAsia="Times New Roman" w:hAnsi="Times New Roman" w:cs="Times New Roman"/>
                <w:color w:val="auto"/>
                <w:sz w:val="24"/>
                <w:szCs w:val="24"/>
              </w:rPr>
            </w:pPr>
          </w:p>
          <w:p w14:paraId="5DEF6053" w14:textId="77777777" w:rsidR="00086F56" w:rsidRPr="0029341F" w:rsidRDefault="009156E9">
            <w:pPr>
              <w:pBdr>
                <w:top w:val="nil"/>
                <w:left w:val="nil"/>
                <w:bottom w:val="nil"/>
                <w:right w:val="nil"/>
                <w:between w:val="nil"/>
              </w:pBdr>
              <w:rPr>
                <w:rFonts w:ascii="Times New Roman" w:eastAsia="Times New Roman" w:hAnsi="Times New Roman" w:cs="Times New Roman"/>
                <w:color w:val="auto"/>
                <w:sz w:val="24"/>
                <w:szCs w:val="24"/>
              </w:rPr>
            </w:pPr>
            <w:r w:rsidRPr="0029341F">
              <w:rPr>
                <w:rFonts w:ascii="Times New Roman" w:eastAsia="Times New Roman" w:hAnsi="Times New Roman" w:cs="Times New Roman"/>
                <w:color w:val="auto"/>
                <w:sz w:val="24"/>
                <w:szCs w:val="24"/>
              </w:rPr>
              <w:t>Hindajad soovitavad taotlejal pöörata sihtgrupi valikul ning toetamisel võimalusel täiendavat tähelepanu nendele osalejatele, kes võivad tööturule sisenemiseks vajada täiendavat ja/või pikaajalisemat tuge, et suurendada projekti panust tulemusnäitaja saavutamisesse.</w:t>
            </w:r>
          </w:p>
          <w:p w14:paraId="434F2EC9" w14:textId="77777777" w:rsidR="00086F56" w:rsidRDefault="00086F56">
            <w:pPr>
              <w:rPr>
                <w:rFonts w:ascii="Times New Roman" w:eastAsia="Times New Roman" w:hAnsi="Times New Roman" w:cs="Times New Roman"/>
                <w:sz w:val="24"/>
                <w:szCs w:val="24"/>
              </w:rPr>
            </w:pPr>
          </w:p>
        </w:tc>
      </w:tr>
      <w:tr w:rsidR="00086F56" w14:paraId="72B1172A" w14:textId="77777777">
        <w:trPr>
          <w:trHeight w:val="622"/>
        </w:trPr>
        <w:tc>
          <w:tcPr>
            <w:tcW w:w="6026" w:type="dxa"/>
            <w:tcBorders>
              <w:top w:val="single" w:sz="4" w:space="0" w:color="000000"/>
              <w:left w:val="single" w:sz="4" w:space="0" w:color="000000"/>
              <w:bottom w:val="single" w:sz="4" w:space="0" w:color="000000"/>
              <w:right w:val="single" w:sz="4" w:space="0" w:color="000000"/>
            </w:tcBorders>
            <w:vAlign w:val="center"/>
          </w:tcPr>
          <w:p w14:paraId="7D19844D" w14:textId="77777777" w:rsidR="00086F56" w:rsidRDefault="009156E9">
            <w:r>
              <w:rPr>
                <w:rFonts w:ascii="Times New Roman" w:eastAsia="Times New Roman" w:hAnsi="Times New Roman" w:cs="Times New Roman"/>
                <w:sz w:val="24"/>
                <w:szCs w:val="24"/>
              </w:rPr>
              <w:lastRenderedPageBreak/>
              <w:t xml:space="preserve">2. </w:t>
            </w:r>
            <w:r>
              <w:rPr>
                <w:rFonts w:ascii="Times New Roman" w:eastAsia="Times New Roman" w:hAnsi="Times New Roman" w:cs="Times New Roman"/>
                <w:b/>
                <w:sz w:val="24"/>
                <w:szCs w:val="24"/>
              </w:rPr>
              <w:t>Projekti põhjendatus</w:t>
            </w:r>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56F58A89" w14:textId="77777777" w:rsidR="00086F56" w:rsidRDefault="009156E9">
            <w:pPr>
              <w:ind w:right="68"/>
              <w:jc w:val="center"/>
              <w:rPr>
                <w:b/>
              </w:rPr>
            </w:pPr>
            <w:r>
              <w:rPr>
                <w:rFonts w:ascii="Times New Roman" w:eastAsia="Times New Roman" w:hAnsi="Times New Roman" w:cs="Times New Roman"/>
                <w:b/>
                <w:sz w:val="24"/>
                <w:szCs w:val="24"/>
              </w:rPr>
              <w:t xml:space="preserve"> 11 </w:t>
            </w:r>
          </w:p>
        </w:tc>
        <w:tc>
          <w:tcPr>
            <w:tcW w:w="1363" w:type="dxa"/>
            <w:tcBorders>
              <w:top w:val="single" w:sz="4" w:space="0" w:color="000000"/>
              <w:left w:val="single" w:sz="4" w:space="0" w:color="000000"/>
              <w:bottom w:val="single" w:sz="4" w:space="0" w:color="000000"/>
              <w:right w:val="single" w:sz="4" w:space="0" w:color="000000"/>
            </w:tcBorders>
            <w:vAlign w:val="center"/>
          </w:tcPr>
          <w:p w14:paraId="24D0A0AF" w14:textId="77777777" w:rsidR="00086F56" w:rsidRDefault="009156E9">
            <w:pPr>
              <w:ind w:right="4"/>
              <w:jc w:val="center"/>
              <w:rPr>
                <w:rFonts w:ascii="Times New Roman" w:eastAsia="Times New Roman" w:hAnsi="Times New Roman" w:cs="Times New Roman"/>
                <w:b/>
              </w:rPr>
            </w:pPr>
            <w:r>
              <w:rPr>
                <w:rFonts w:ascii="Times New Roman" w:eastAsia="Times New Roman" w:hAnsi="Times New Roman" w:cs="Times New Roman"/>
                <w:b/>
                <w:sz w:val="24"/>
                <w:szCs w:val="24"/>
              </w:rPr>
              <w:t>4</w:t>
            </w:r>
          </w:p>
        </w:tc>
      </w:tr>
      <w:tr w:rsidR="00086F56" w14:paraId="605F825C" w14:textId="77777777">
        <w:trPr>
          <w:trHeight w:val="2251"/>
        </w:trPr>
        <w:tc>
          <w:tcPr>
            <w:tcW w:w="6026" w:type="dxa"/>
            <w:tcBorders>
              <w:top w:val="single" w:sz="4" w:space="0" w:color="000000"/>
              <w:left w:val="single" w:sz="4" w:space="0" w:color="000000"/>
              <w:bottom w:val="single" w:sz="4" w:space="0" w:color="000000"/>
              <w:right w:val="single" w:sz="4" w:space="0" w:color="000000"/>
            </w:tcBorders>
          </w:tcPr>
          <w:p w14:paraId="0ED28BF0" w14:textId="77777777" w:rsidR="00086F56" w:rsidRDefault="009156E9">
            <w:pPr>
              <w:spacing w:line="238" w:lineRule="auto"/>
              <w:ind w:right="61"/>
              <w:jc w:val="both"/>
            </w:pPr>
            <w:r>
              <w:rPr>
                <w:rFonts w:ascii="Times New Roman" w:eastAsia="Times New Roman" w:hAnsi="Times New Roman" w:cs="Times New Roman"/>
                <w:sz w:val="24"/>
                <w:szCs w:val="24"/>
              </w:rPr>
              <w:t xml:space="preserve">2.1. Projekti olemasoleva olukorra ja projekti vajaduse põhjendatus olukorra analüüsist lähtuvalt, mh projekti tegevuste selgus, teostatavus ja mõistlikkus. </w:t>
            </w:r>
          </w:p>
          <w:p w14:paraId="3E4F3C65" w14:textId="77777777" w:rsidR="00086F56" w:rsidRDefault="009156E9">
            <w:r>
              <w:rPr>
                <w:rFonts w:ascii="Times New Roman" w:eastAsia="Times New Roman" w:hAnsi="Times New Roman" w:cs="Times New Roman"/>
                <w:sz w:val="24"/>
                <w:szCs w:val="24"/>
              </w:rPr>
              <w:t xml:space="preserve"> </w:t>
            </w:r>
          </w:p>
          <w:p w14:paraId="00CCD01A" w14:textId="77777777" w:rsidR="00086F56" w:rsidRDefault="009156E9">
            <w:pPr>
              <w:spacing w:after="22" w:line="238" w:lineRule="auto"/>
              <w:ind w:right="60"/>
              <w:jc w:val="both"/>
              <w:rPr>
                <w:i/>
              </w:rPr>
            </w:pPr>
            <w:r>
              <w:rPr>
                <w:rFonts w:ascii="Times New Roman" w:eastAsia="Times New Roman" w:hAnsi="Times New Roman" w:cs="Times New Roman"/>
                <w:i/>
                <w:sz w:val="24"/>
                <w:szCs w:val="24"/>
              </w:rPr>
              <w:t xml:space="preserve">(e-toetuse taotlusvormi sisu alajaotuse andmeväljad „olemasolev olukord ja ülevaade projekti vajalikkusest“, „näitajad“ ja „tegevused“). </w:t>
            </w:r>
          </w:p>
          <w:p w14:paraId="4C582E04" w14:textId="77777777" w:rsidR="00086F56" w:rsidRDefault="009156E9">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6DEA2E9C" w14:textId="77777777" w:rsidR="00086F56" w:rsidRDefault="009156E9">
            <w:pPr>
              <w:ind w:right="64"/>
              <w:jc w:val="center"/>
            </w:pPr>
            <w:r>
              <w:rPr>
                <w:rFonts w:ascii="Times New Roman" w:eastAsia="Times New Roman" w:hAnsi="Times New Roman" w:cs="Times New Roman"/>
                <w:sz w:val="24"/>
                <w:szCs w:val="24"/>
              </w:rPr>
              <w:t xml:space="preserve">6 </w:t>
            </w:r>
          </w:p>
        </w:tc>
        <w:tc>
          <w:tcPr>
            <w:tcW w:w="1363" w:type="dxa"/>
            <w:tcBorders>
              <w:top w:val="single" w:sz="4" w:space="0" w:color="000000"/>
              <w:left w:val="single" w:sz="4" w:space="0" w:color="000000"/>
              <w:bottom w:val="single" w:sz="4" w:space="0" w:color="000000"/>
              <w:right w:val="single" w:sz="4" w:space="0" w:color="000000"/>
            </w:tcBorders>
            <w:vAlign w:val="center"/>
          </w:tcPr>
          <w:p w14:paraId="4C0B1633" w14:textId="77777777" w:rsidR="00086F56" w:rsidRDefault="009156E9">
            <w:pPr>
              <w:ind w:right="4"/>
              <w:jc w:val="center"/>
              <w:rPr>
                <w:highlight w:val="white"/>
              </w:rPr>
            </w:pPr>
            <w:r>
              <w:rPr>
                <w:rFonts w:ascii="Times New Roman" w:eastAsia="Times New Roman" w:hAnsi="Times New Roman" w:cs="Times New Roman"/>
                <w:color w:val="FF0000"/>
                <w:sz w:val="24"/>
                <w:szCs w:val="24"/>
                <w:highlight w:val="white"/>
              </w:rPr>
              <w:t xml:space="preserve">  </w:t>
            </w:r>
            <w:r>
              <w:rPr>
                <w:rFonts w:ascii="Times New Roman" w:eastAsia="Times New Roman" w:hAnsi="Times New Roman" w:cs="Times New Roman"/>
                <w:sz w:val="24"/>
                <w:szCs w:val="24"/>
                <w:highlight w:val="white"/>
              </w:rPr>
              <w:t>3</w:t>
            </w:r>
          </w:p>
        </w:tc>
      </w:tr>
      <w:tr w:rsidR="00086F56" w14:paraId="370AC258" w14:textId="77777777">
        <w:trPr>
          <w:trHeight w:val="1010"/>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4B18E979"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2.1 hinnangute kohta: </w:t>
            </w:r>
          </w:p>
          <w:p w14:paraId="15C1AFEF" w14:textId="77777777" w:rsidR="00086F56" w:rsidRDefault="00086F56">
            <w:pPr>
              <w:rPr>
                <w:rFonts w:ascii="Times New Roman" w:eastAsia="Times New Roman" w:hAnsi="Times New Roman" w:cs="Times New Roman"/>
                <w:sz w:val="24"/>
                <w:szCs w:val="24"/>
              </w:rPr>
            </w:pPr>
          </w:p>
          <w:p w14:paraId="428729A8"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Taotleja analüüs keskendub peamiselt tööjõuvajadusele andmehalduse pädevustega spetsialistide osas. Sihtgrupi takistusi tööturule sisenemisel ja seal püsimisel taotleja projekti põhjenduses otseselt ei käsitle. </w:t>
            </w:r>
          </w:p>
          <w:p w14:paraId="5655F6F5" w14:textId="77777777" w:rsidR="00086F56" w:rsidRDefault="00086F56">
            <w:pPr>
              <w:rPr>
                <w:rFonts w:ascii="Times New Roman" w:eastAsia="Times New Roman" w:hAnsi="Times New Roman" w:cs="Times New Roman"/>
                <w:sz w:val="24"/>
                <w:szCs w:val="24"/>
              </w:rPr>
            </w:pPr>
          </w:p>
          <w:p w14:paraId="3AF0088B"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Taotleja on taotluses loonud seosed IT tööturu sektori vajadusetega ja seal valitseva tööjõunappusega. Samas toob taotleja taotluses välja, et osaleja on valmis töötama andmehalduri, andmesisestaja, baastaseme andmeanalüütiku või muudes rollides, mis on seotud </w:t>
            </w:r>
            <w:proofErr w:type="spellStart"/>
            <w:r>
              <w:rPr>
                <w:rFonts w:ascii="Times New Roman" w:eastAsia="Times New Roman" w:hAnsi="Times New Roman" w:cs="Times New Roman"/>
                <w:sz w:val="24"/>
                <w:szCs w:val="24"/>
              </w:rPr>
              <w:t>tatleja</w:t>
            </w:r>
            <w:proofErr w:type="spellEnd"/>
            <w:r>
              <w:rPr>
                <w:rFonts w:ascii="Times New Roman" w:eastAsia="Times New Roman" w:hAnsi="Times New Roman" w:cs="Times New Roman"/>
                <w:sz w:val="24"/>
                <w:szCs w:val="24"/>
              </w:rPr>
              <w:t xml:space="preserve"> erialaga. Loetletud võimalikud ametikohad ei piirdu vaid IT sektoriga, kuid laiem vajadus tööturul nimetatud profiiliga spetsialistide osas on jäänud taotluses kajastamata. Puudub ka täpsem ülevaade, mis mahus ja kuivõrd on ülaltoodud ametite (andmehalduse baasoskuste) vajadus IT sektoris aktuaalne ja kuivõrd antud projekti raames koolituse läbinud vastavad oma omandatavate pädevuste profiililt IT sektori ja/või muude sektorite ootustele. </w:t>
            </w:r>
          </w:p>
          <w:p w14:paraId="258499C9" w14:textId="77777777" w:rsidR="00086F56" w:rsidRDefault="00086F56">
            <w:pPr>
              <w:rPr>
                <w:rFonts w:ascii="Times New Roman" w:eastAsia="Times New Roman" w:hAnsi="Times New Roman" w:cs="Times New Roman"/>
                <w:color w:val="FF0000"/>
                <w:sz w:val="24"/>
                <w:szCs w:val="24"/>
              </w:rPr>
            </w:pPr>
          </w:p>
          <w:p w14:paraId="6B0C6CF6"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Hindajad näevad ühest küljest positiivsena, et projektis saab sihtgrupp osaleda distantsilt ning ka omandatud pädevused võimaldavad leida vajadusel rakendust kaugtöö vormis, mis suurendab ligipääsetavust nii projekti tegevustele kui tööturu võimalustele nendel, kellel on asukohast tulenev takistus. Samas täielikult veebipõhine õpe võib kujuneda ka takistuseks, kui näiteks ei ole sobivaid tingimusi koduses keskkonnas õppimiseks, puuduvad õppimis- ja koostööoskused, samuti digioskus, mis võimaldab distantsilt õppeprotsessis osalemist  </w:t>
            </w:r>
          </w:p>
          <w:p w14:paraId="56BD1B5E" w14:textId="77777777" w:rsidR="00086F56" w:rsidRPr="007A67B3" w:rsidRDefault="009156E9">
            <w:pPr>
              <w:rPr>
                <w:rFonts w:ascii="Times New Roman" w:eastAsia="Times New Roman" w:hAnsi="Times New Roman" w:cs="Times New Roman"/>
                <w:b/>
                <w:bCs/>
                <w:sz w:val="24"/>
                <w:szCs w:val="24"/>
              </w:rPr>
            </w:pPr>
            <w:r w:rsidRPr="007A67B3">
              <w:rPr>
                <w:rFonts w:ascii="Times New Roman" w:eastAsia="Times New Roman" w:hAnsi="Times New Roman" w:cs="Times New Roman"/>
                <w:b/>
                <w:bCs/>
                <w:sz w:val="24"/>
                <w:szCs w:val="24"/>
              </w:rPr>
              <w:t xml:space="preserve">Hindajad teevad ettepaneku kaaluda ühe grupi avamise kontaktõppes, mis võimaldab projektis osaleda ka neil, kes koduses keskkonnas jäävad hätta või kellele distantsilt õppimise vorm ei sobi. </w:t>
            </w:r>
          </w:p>
          <w:p w14:paraId="2FCFC4AF" w14:textId="77777777" w:rsidR="00086F56" w:rsidRDefault="00086F56">
            <w:pPr>
              <w:rPr>
                <w:rFonts w:ascii="Times New Roman" w:eastAsia="Times New Roman" w:hAnsi="Times New Roman" w:cs="Times New Roman"/>
                <w:sz w:val="24"/>
                <w:szCs w:val="24"/>
              </w:rPr>
            </w:pPr>
          </w:p>
          <w:p w14:paraId="50B937C1" w14:textId="7D701DAB" w:rsidR="00086F56" w:rsidRDefault="009156E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Esile on toodud riskimaandamises, et </w:t>
            </w:r>
            <w:r>
              <w:rPr>
                <w:rFonts w:ascii="Times New Roman" w:eastAsia="Times New Roman" w:hAnsi="Times New Roman" w:cs="Times New Roman"/>
                <w:sz w:val="24"/>
                <w:szCs w:val="24"/>
                <w:highlight w:val="white"/>
              </w:rPr>
              <w:t>koolituse üheks osaks on ka töötoad, mille eesmärk on arendada osalejate tööle kandideerimise oskusi ning sotsiaalseid oskusi. Need töötoad on spetsiaalselt üles ehitatud nii, et osalejad saaksid üksteist motiveerida, teha koostööd ja luua tugevat grupitunnet, mis vähendab riski koolitus pooleli jätta. Hindajate sõnul ei pruugi ainult veebikesk</w:t>
            </w:r>
            <w:r w:rsidR="007A67B3">
              <w:rPr>
                <w:rFonts w:ascii="Times New Roman" w:eastAsia="Times New Roman" w:hAnsi="Times New Roman" w:cs="Times New Roman"/>
                <w:sz w:val="24"/>
                <w:szCs w:val="24"/>
                <w:highlight w:val="white"/>
              </w:rPr>
              <w:t>k</w:t>
            </w:r>
            <w:r>
              <w:rPr>
                <w:rFonts w:ascii="Times New Roman" w:eastAsia="Times New Roman" w:hAnsi="Times New Roman" w:cs="Times New Roman"/>
                <w:sz w:val="24"/>
                <w:szCs w:val="24"/>
                <w:highlight w:val="white"/>
              </w:rPr>
              <w:t xml:space="preserve">ondades läbiviidavad tegevused olla piisavad toetava grupitunnetuse tekkeks ning </w:t>
            </w:r>
            <w:r w:rsidRPr="007A67B3">
              <w:rPr>
                <w:rFonts w:ascii="Times New Roman" w:eastAsia="Times New Roman" w:hAnsi="Times New Roman" w:cs="Times New Roman"/>
                <w:b/>
                <w:bCs/>
                <w:sz w:val="24"/>
                <w:szCs w:val="24"/>
                <w:highlight w:val="white"/>
              </w:rPr>
              <w:t>soovitavad võimalusel kaaluda ka füüsilisi kohtumisi.</w:t>
            </w:r>
            <w:r>
              <w:rPr>
                <w:rFonts w:ascii="Times New Roman" w:eastAsia="Times New Roman" w:hAnsi="Times New Roman" w:cs="Times New Roman"/>
                <w:sz w:val="24"/>
                <w:szCs w:val="24"/>
                <w:highlight w:val="white"/>
              </w:rPr>
              <w:t xml:space="preserve"> </w:t>
            </w:r>
          </w:p>
          <w:p w14:paraId="6C9CBA35" w14:textId="77777777" w:rsidR="00086F56" w:rsidRDefault="00086F56">
            <w:pPr>
              <w:rPr>
                <w:rFonts w:ascii="Times New Roman" w:eastAsia="Times New Roman" w:hAnsi="Times New Roman" w:cs="Times New Roman"/>
                <w:sz w:val="24"/>
                <w:szCs w:val="24"/>
                <w:highlight w:val="white"/>
              </w:rPr>
            </w:pPr>
          </w:p>
          <w:p w14:paraId="53A06DF3" w14:textId="0B18D4E8" w:rsidR="00086F56" w:rsidRPr="007A67B3" w:rsidRDefault="009156E9">
            <w:pPr>
              <w:rPr>
                <w:rFonts w:ascii="Times New Roman" w:eastAsia="Times New Roman" w:hAnsi="Times New Roman" w:cs="Times New Roman"/>
                <w:b/>
                <w:bCs/>
                <w:color w:val="auto"/>
                <w:sz w:val="24"/>
                <w:szCs w:val="24"/>
              </w:rPr>
            </w:pPr>
            <w:r>
              <w:rPr>
                <w:rFonts w:ascii="Times New Roman" w:eastAsia="Times New Roman" w:hAnsi="Times New Roman" w:cs="Times New Roman"/>
                <w:sz w:val="24"/>
                <w:szCs w:val="24"/>
              </w:rPr>
              <w:t xml:space="preserve">Taotluses tuuakse välja e-õppekeskkonnad, mida koolituste läbiviimisel rakendatakse. Muuhulgas on öeldud, et kogu õpe toimub veebiõppena </w:t>
            </w:r>
            <w:proofErr w:type="spellStart"/>
            <w:r>
              <w:rPr>
                <w:rFonts w:ascii="Times New Roman" w:eastAsia="Times New Roman" w:hAnsi="Times New Roman" w:cs="Times New Roman"/>
                <w:sz w:val="24"/>
                <w:szCs w:val="24"/>
              </w:rPr>
              <w:t>Zoomi</w:t>
            </w:r>
            <w:proofErr w:type="spellEnd"/>
            <w:r>
              <w:rPr>
                <w:rFonts w:ascii="Times New Roman" w:eastAsia="Times New Roman" w:hAnsi="Times New Roman" w:cs="Times New Roman"/>
                <w:sz w:val="24"/>
                <w:szCs w:val="24"/>
              </w:rPr>
              <w:t xml:space="preserve"> keskkonnas, iga koolituse algul luuakse </w:t>
            </w:r>
            <w:proofErr w:type="spellStart"/>
            <w:r>
              <w:rPr>
                <w:rFonts w:ascii="Times New Roman" w:eastAsia="Times New Roman" w:hAnsi="Times New Roman" w:cs="Times New Roman"/>
                <w:sz w:val="24"/>
                <w:szCs w:val="24"/>
              </w:rPr>
              <w:t>Teamsi</w:t>
            </w:r>
            <w:proofErr w:type="spellEnd"/>
            <w:r>
              <w:rPr>
                <w:rFonts w:ascii="Times New Roman" w:eastAsia="Times New Roman" w:hAnsi="Times New Roman" w:cs="Times New Roman"/>
                <w:sz w:val="24"/>
                <w:szCs w:val="24"/>
              </w:rPr>
              <w:t xml:space="preserve"> kanal, kus on õppematerjalide kaustad. </w:t>
            </w:r>
            <w:r w:rsidRPr="007A67B3">
              <w:rPr>
                <w:rFonts w:ascii="Times New Roman" w:eastAsia="Times New Roman" w:hAnsi="Times New Roman" w:cs="Times New Roman"/>
                <w:b/>
                <w:bCs/>
                <w:sz w:val="24"/>
                <w:szCs w:val="24"/>
              </w:rPr>
              <w:t xml:space="preserve">Hindajad soovitavad kaaluda, kas keskkondade paljusus on vajalik ning võimalusel valida üks keskkond. </w:t>
            </w:r>
          </w:p>
          <w:p w14:paraId="4CA6F64B" w14:textId="77777777" w:rsidR="00086F56" w:rsidRPr="007A67B3" w:rsidRDefault="00086F56">
            <w:pPr>
              <w:rPr>
                <w:rFonts w:ascii="Times New Roman" w:eastAsia="Times New Roman" w:hAnsi="Times New Roman" w:cs="Times New Roman"/>
                <w:color w:val="auto"/>
                <w:sz w:val="24"/>
                <w:szCs w:val="24"/>
              </w:rPr>
            </w:pPr>
          </w:p>
          <w:p w14:paraId="3C436E1E" w14:textId="77777777" w:rsidR="00086F56" w:rsidRPr="007A67B3" w:rsidRDefault="009156E9">
            <w:pPr>
              <w:rPr>
                <w:rFonts w:ascii="Times New Roman" w:eastAsia="Times New Roman" w:hAnsi="Times New Roman" w:cs="Times New Roman"/>
                <w:color w:val="auto"/>
                <w:sz w:val="24"/>
                <w:szCs w:val="24"/>
              </w:rPr>
            </w:pPr>
            <w:r w:rsidRPr="007A67B3">
              <w:rPr>
                <w:rFonts w:ascii="Times New Roman" w:eastAsia="Times New Roman" w:hAnsi="Times New Roman" w:cs="Times New Roman"/>
                <w:color w:val="auto"/>
                <w:sz w:val="24"/>
                <w:szCs w:val="24"/>
              </w:rPr>
              <w:t xml:space="preserve">Eelpooltoodud tähelepanekute kõrval näevad hindajad samas projekti sekkumisloogikas ka mitmeid tugevusi. </w:t>
            </w:r>
          </w:p>
          <w:p w14:paraId="01E44AB2" w14:textId="77777777" w:rsidR="00086F56" w:rsidRPr="007A67B3" w:rsidRDefault="00086F56">
            <w:pPr>
              <w:rPr>
                <w:rFonts w:ascii="Times New Roman" w:eastAsia="Times New Roman" w:hAnsi="Times New Roman" w:cs="Times New Roman"/>
                <w:color w:val="auto"/>
                <w:sz w:val="24"/>
                <w:szCs w:val="24"/>
              </w:rPr>
            </w:pPr>
          </w:p>
          <w:p w14:paraId="2E124151" w14:textId="77777777" w:rsidR="00086F56" w:rsidRDefault="009156E9">
            <w:pPr>
              <w:rPr>
                <w:rFonts w:ascii="Times New Roman" w:eastAsia="Times New Roman" w:hAnsi="Times New Roman" w:cs="Times New Roman"/>
                <w:sz w:val="24"/>
                <w:szCs w:val="24"/>
              </w:rPr>
            </w:pPr>
            <w:r w:rsidRPr="007A67B3">
              <w:rPr>
                <w:rFonts w:ascii="Times New Roman" w:eastAsia="Times New Roman" w:hAnsi="Times New Roman" w:cs="Times New Roman"/>
                <w:color w:val="auto"/>
                <w:sz w:val="24"/>
                <w:szCs w:val="24"/>
              </w:rPr>
              <w:t>Taotleja näeb projekti sihtgrupina ennekõike mittetöötavaid naisi, kuid ei välista</w:t>
            </w:r>
            <w:r>
              <w:rPr>
                <w:rFonts w:ascii="Times New Roman" w:eastAsia="Times New Roman" w:hAnsi="Times New Roman" w:cs="Times New Roman"/>
                <w:sz w:val="24"/>
                <w:szCs w:val="24"/>
              </w:rPr>
              <w:t xml:space="preserve"> ka töötavaid naisi, kui olemasolev töö projektis osalemist võimaldab. Andmehaldusega seotud teadmised ja oskused ning nende kombineerimine erialaspetsiifiliste oskustega suurendab kindlasti osaleja konkurentsivõimet tööturul.</w:t>
            </w:r>
          </w:p>
          <w:p w14:paraId="0D60922E" w14:textId="77777777" w:rsidR="00086F56" w:rsidRDefault="00086F56">
            <w:pPr>
              <w:rPr>
                <w:rFonts w:ascii="Times New Roman" w:eastAsia="Times New Roman" w:hAnsi="Times New Roman" w:cs="Times New Roman"/>
                <w:sz w:val="24"/>
                <w:szCs w:val="24"/>
              </w:rPr>
            </w:pPr>
          </w:p>
          <w:p w14:paraId="4CD49958" w14:textId="77777777" w:rsidR="00086F56" w:rsidRDefault="009156E9">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Taotleja on projekti  kavandanud viisil, et projekti sisenemiseks ei ole vaja väga põhjalikke digioskust, samas on vajalik tase, mis võimaldab e-õppes osaleda. Koolituste praktiline ülesehitus võimaldab andmehaldusega seotud teadmisi siduda oma erialaga. Selline lähenemine võib tekitada osalejal huvi jätkata õpinguid ka tasemeõppes  ja edaspidi keskenduda just IT sektorile ning  omandada keerukamad oskused ning tõsta oma konkurentsivõimet tööturul veelgi.</w:t>
            </w:r>
          </w:p>
          <w:p w14:paraId="130BAC5F" w14:textId="77777777" w:rsidR="00086F56" w:rsidRDefault="00086F56">
            <w:pPr>
              <w:pBdr>
                <w:top w:val="nil"/>
                <w:left w:val="nil"/>
                <w:bottom w:val="nil"/>
                <w:right w:val="nil"/>
                <w:between w:val="nil"/>
              </w:pBdr>
              <w:rPr>
                <w:rFonts w:ascii="Times New Roman" w:eastAsia="Times New Roman" w:hAnsi="Times New Roman" w:cs="Times New Roman"/>
                <w:sz w:val="24"/>
                <w:szCs w:val="24"/>
              </w:rPr>
            </w:pPr>
          </w:p>
          <w:p w14:paraId="41E08577" w14:textId="77777777" w:rsidR="00086F56" w:rsidRDefault="009156E9">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Kokkuvõttes on projekti põhjendused mõnevõrra puudulikud ja üldised ning projekti sekkumisloogika ei pruugi kogu planeeritud sihtgrupi lõikes olla efektiivne, kuid projekti sekkumisloogika on üldjoontes arusaadav ning asjakohane. </w:t>
            </w:r>
          </w:p>
          <w:p w14:paraId="5D6CEE9C" w14:textId="77777777" w:rsidR="00086F56" w:rsidRDefault="00086F56">
            <w:pPr>
              <w:rPr>
                <w:rFonts w:ascii="Times New Roman" w:eastAsia="Times New Roman" w:hAnsi="Times New Roman" w:cs="Times New Roman"/>
                <w:sz w:val="24"/>
                <w:szCs w:val="24"/>
              </w:rPr>
            </w:pPr>
          </w:p>
        </w:tc>
      </w:tr>
      <w:tr w:rsidR="00086F56" w14:paraId="1DA242BE" w14:textId="77777777">
        <w:trPr>
          <w:trHeight w:val="1181"/>
        </w:trPr>
        <w:tc>
          <w:tcPr>
            <w:tcW w:w="6026" w:type="dxa"/>
            <w:tcBorders>
              <w:top w:val="single" w:sz="4" w:space="0" w:color="000000"/>
              <w:left w:val="single" w:sz="4" w:space="0" w:color="000000"/>
              <w:bottom w:val="single" w:sz="4" w:space="0" w:color="000000"/>
              <w:right w:val="single" w:sz="4" w:space="0" w:color="000000"/>
            </w:tcBorders>
          </w:tcPr>
          <w:p w14:paraId="32CE847C" w14:textId="77777777" w:rsidR="00086F56" w:rsidRDefault="009156E9">
            <w:pPr>
              <w:spacing w:after="26"/>
            </w:pPr>
            <w:r>
              <w:rPr>
                <w:rFonts w:ascii="Times New Roman" w:eastAsia="Times New Roman" w:hAnsi="Times New Roman" w:cs="Times New Roman"/>
                <w:sz w:val="24"/>
                <w:szCs w:val="24"/>
              </w:rPr>
              <w:lastRenderedPageBreak/>
              <w:t xml:space="preserve">2.2. Projekti riskianalüüs (välised ja sisemised riskid) </w:t>
            </w:r>
          </w:p>
          <w:p w14:paraId="37BD4CB5" w14:textId="77777777" w:rsidR="00086F56" w:rsidRDefault="009156E9">
            <w:pPr>
              <w:tabs>
                <w:tab w:val="center" w:pos="1919"/>
                <w:tab w:val="center" w:pos="3082"/>
                <w:tab w:val="center" w:pos="4136"/>
                <w:tab w:val="right" w:pos="6302"/>
              </w:tabs>
              <w:rPr>
                <w:i/>
              </w:rPr>
            </w:pPr>
            <w:r>
              <w:rPr>
                <w:rFonts w:ascii="Times New Roman" w:eastAsia="Times New Roman" w:hAnsi="Times New Roman" w:cs="Times New Roman"/>
                <w:i/>
                <w:sz w:val="24"/>
                <w:szCs w:val="24"/>
              </w:rPr>
              <w:t xml:space="preserve">(e-toetuse </w:t>
            </w:r>
            <w:r>
              <w:rPr>
                <w:rFonts w:ascii="Times New Roman" w:eastAsia="Times New Roman" w:hAnsi="Times New Roman" w:cs="Times New Roman"/>
                <w:i/>
                <w:sz w:val="24"/>
                <w:szCs w:val="24"/>
              </w:rPr>
              <w:tab/>
              <w:t xml:space="preserve">taotlusvormi </w:t>
            </w:r>
            <w:r>
              <w:rPr>
                <w:rFonts w:ascii="Times New Roman" w:eastAsia="Times New Roman" w:hAnsi="Times New Roman" w:cs="Times New Roman"/>
                <w:i/>
                <w:sz w:val="24"/>
                <w:szCs w:val="24"/>
              </w:rPr>
              <w:tab/>
              <w:t xml:space="preserve">sisu </w:t>
            </w:r>
            <w:r>
              <w:rPr>
                <w:rFonts w:ascii="Times New Roman" w:eastAsia="Times New Roman" w:hAnsi="Times New Roman" w:cs="Times New Roman"/>
                <w:i/>
                <w:sz w:val="24"/>
                <w:szCs w:val="24"/>
              </w:rPr>
              <w:tab/>
              <w:t xml:space="preserve">alajaotuse </w:t>
            </w:r>
            <w:r>
              <w:rPr>
                <w:rFonts w:ascii="Times New Roman" w:eastAsia="Times New Roman" w:hAnsi="Times New Roman" w:cs="Times New Roman"/>
                <w:i/>
                <w:sz w:val="24"/>
                <w:szCs w:val="24"/>
              </w:rPr>
              <w:tab/>
              <w:t xml:space="preserve">andmeväljad </w:t>
            </w:r>
          </w:p>
          <w:p w14:paraId="7434966A" w14:textId="77777777" w:rsidR="00086F56" w:rsidRDefault="009156E9">
            <w:pPr>
              <w:rPr>
                <w:i/>
              </w:rPr>
            </w:pPr>
            <w:r>
              <w:rPr>
                <w:rFonts w:ascii="Times New Roman" w:eastAsia="Times New Roman" w:hAnsi="Times New Roman" w:cs="Times New Roman"/>
                <w:i/>
                <w:sz w:val="24"/>
                <w:szCs w:val="24"/>
              </w:rPr>
              <w:t xml:space="preserve">„riskianalüüs“ ja „tegevused“) </w:t>
            </w:r>
          </w:p>
          <w:p w14:paraId="207B5878" w14:textId="77777777" w:rsidR="00086F56" w:rsidRDefault="009156E9">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36FDC617" w14:textId="77777777" w:rsidR="00086F56" w:rsidRDefault="009156E9">
            <w:pPr>
              <w:ind w:right="67"/>
              <w:jc w:val="center"/>
            </w:pPr>
            <w:r>
              <w:rPr>
                <w:rFonts w:ascii="Times New Roman" w:eastAsia="Times New Roman" w:hAnsi="Times New Roman" w:cs="Times New Roman"/>
                <w:sz w:val="24"/>
                <w:szCs w:val="24"/>
              </w:rPr>
              <w:t xml:space="preserve"> 2 </w:t>
            </w:r>
          </w:p>
        </w:tc>
        <w:tc>
          <w:tcPr>
            <w:tcW w:w="1363" w:type="dxa"/>
            <w:tcBorders>
              <w:top w:val="single" w:sz="4" w:space="0" w:color="000000"/>
              <w:left w:val="single" w:sz="4" w:space="0" w:color="000000"/>
              <w:bottom w:val="single" w:sz="4" w:space="0" w:color="000000"/>
              <w:right w:val="single" w:sz="4" w:space="0" w:color="000000"/>
            </w:tcBorders>
            <w:vAlign w:val="center"/>
          </w:tcPr>
          <w:p w14:paraId="40A539AC" w14:textId="77777777" w:rsidR="00086F56" w:rsidRDefault="009156E9">
            <w:pPr>
              <w:ind w:right="4"/>
              <w:jc w:val="center"/>
            </w:pPr>
            <w:r>
              <w:rPr>
                <w:rFonts w:ascii="Times New Roman" w:eastAsia="Times New Roman" w:hAnsi="Times New Roman" w:cs="Times New Roman"/>
                <w:sz w:val="24"/>
                <w:szCs w:val="24"/>
              </w:rPr>
              <w:t xml:space="preserve">1  </w:t>
            </w:r>
          </w:p>
        </w:tc>
      </w:tr>
      <w:tr w:rsidR="00086F56" w14:paraId="5FFE89EE" w14:textId="77777777">
        <w:trPr>
          <w:trHeight w:val="622"/>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74E742E5"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2.2 hinnangute kohta: </w:t>
            </w:r>
          </w:p>
          <w:p w14:paraId="66FE3D28" w14:textId="77777777" w:rsidR="00086F56" w:rsidRDefault="00086F56">
            <w:pPr>
              <w:rPr>
                <w:rFonts w:ascii="Times New Roman" w:eastAsia="Times New Roman" w:hAnsi="Times New Roman" w:cs="Times New Roman"/>
                <w:sz w:val="24"/>
                <w:szCs w:val="24"/>
              </w:rPr>
            </w:pPr>
          </w:p>
          <w:p w14:paraId="427D0C03"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Hindajate hinnangul on taotluses olulisemad sisemised ja välised riskid kirjeldatud ning  üldiselt on sobilikud maandamistegevused välja toodud. </w:t>
            </w:r>
          </w:p>
          <w:p w14:paraId="524298D2" w14:textId="77777777" w:rsidR="00086F56" w:rsidRDefault="00086F56">
            <w:pPr>
              <w:rPr>
                <w:rFonts w:ascii="Times New Roman" w:eastAsia="Times New Roman" w:hAnsi="Times New Roman" w:cs="Times New Roman"/>
                <w:sz w:val="24"/>
                <w:szCs w:val="24"/>
              </w:rPr>
            </w:pPr>
          </w:p>
          <w:p w14:paraId="5FED7FF0"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Hindajate hinnangul pole piisavalt maandatud allolevad kolm riski ning hindajad soovitavad taotlejal riskide maandamisele võimaluste piires täiendavat tähelepanu pöörata. </w:t>
            </w:r>
          </w:p>
          <w:p w14:paraId="3551F740" w14:textId="77777777" w:rsidR="00086F56" w:rsidRDefault="00086F56">
            <w:pPr>
              <w:rPr>
                <w:rFonts w:ascii="Times New Roman" w:eastAsia="Times New Roman" w:hAnsi="Times New Roman" w:cs="Times New Roman"/>
                <w:sz w:val="24"/>
                <w:szCs w:val="24"/>
              </w:rPr>
            </w:pPr>
          </w:p>
          <w:p w14:paraId="24871CA8"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Koolitusgruppide mittepiisav komplekteerimine </w:t>
            </w:r>
          </w:p>
          <w:p w14:paraId="6E631AAA"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Taotleja toob välja, et levitab infot sihtgrupi jaoks Töötukassa, koostööpartnerite, kohaliku omavalitsuste sotsiaalvaldkonna konsultantide ning õppeasutuste kaudu ning projekti tutvustust jagatakse populaarsetes suhtluskanalites. Hindajad soovitavad taotlejal täiendavalt analüüsida, kuivõrd asjakohased on mõningad valitud meetodid. Näiteks võib haridusasutustel olla väga keeruline levitada infot õppe katkestajatele, kuna sihtgrupiga puudub aktiivne suhe ja seega ka kontakt. Tegemist pole ka õppeasutuste vilistlastega, kelle kontaktid võivad haridusasutustel alles olla. </w:t>
            </w:r>
          </w:p>
          <w:p w14:paraId="6B02F074" w14:textId="77777777" w:rsidR="00086F56" w:rsidRDefault="00086F56">
            <w:pPr>
              <w:rPr>
                <w:rFonts w:ascii="Times New Roman" w:eastAsia="Times New Roman" w:hAnsi="Times New Roman" w:cs="Times New Roman"/>
                <w:sz w:val="24"/>
                <w:szCs w:val="24"/>
              </w:rPr>
            </w:pPr>
          </w:p>
          <w:p w14:paraId="6ACF865A" w14:textId="43E81C25"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Kuna hetkel on projekti sihtgru</w:t>
            </w:r>
            <w:r w:rsidR="0026191C">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pi plaanitud kaasata erineva tausta, ettevalmistuse ja motivatsiooniga osalejaid, siis hindajad soovitavad kaaluda selgelt erinevate profiilide eristamist teavitustöös, et juhtida sihtgrupi ootusi ning suurendada ka tõenäosust, et erineva tausta ja ootustega potentsiaalsed osalejad projekti pakutava sekkumisloogikaga haakuvad. Näiteks eristades 1) ilma mingi eelneva IT taustata teemast huvitatud, kelle </w:t>
            </w:r>
            <w:proofErr w:type="spellStart"/>
            <w:r>
              <w:rPr>
                <w:rFonts w:ascii="Times New Roman" w:eastAsia="Times New Roman" w:hAnsi="Times New Roman" w:cs="Times New Roman"/>
                <w:sz w:val="24"/>
                <w:szCs w:val="24"/>
              </w:rPr>
              <w:t>töölerakendumise</w:t>
            </w:r>
            <w:proofErr w:type="spellEnd"/>
            <w:r>
              <w:rPr>
                <w:rFonts w:ascii="Times New Roman" w:eastAsia="Times New Roman" w:hAnsi="Times New Roman" w:cs="Times New Roman"/>
                <w:sz w:val="24"/>
                <w:szCs w:val="24"/>
              </w:rPr>
              <w:t xml:space="preserve"> võimalused on pigem väljaspool IT sektorit ja/ või rollides, kus käesoleva projekti käigus omandatavad pädevused on töötamiseks piisavad 2) eelneva teatava kogemusega osalejad, kes omavad valmidust sügavamate teadmiste omandamiseks andmehalduse valdkonnas ja näevad end tulevikus ka potentsiaalselt edasi õppimas ja/või valdkonnas karjääri tegemas. </w:t>
            </w:r>
          </w:p>
          <w:p w14:paraId="36622069" w14:textId="77777777" w:rsidR="00086F56" w:rsidRDefault="00086F56">
            <w:pPr>
              <w:rPr>
                <w:rFonts w:ascii="Times New Roman" w:eastAsia="Times New Roman" w:hAnsi="Times New Roman" w:cs="Times New Roman"/>
                <w:sz w:val="24"/>
                <w:szCs w:val="24"/>
              </w:rPr>
            </w:pPr>
          </w:p>
          <w:p w14:paraId="6D821D68"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Osalejad ei rakendu tööturule planeeritud osakaalus.</w:t>
            </w:r>
          </w:p>
          <w:p w14:paraId="33AF00A4"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Taotleja toob maandamistegevustena välja nõustamise ja info jagamise, kandideerimist toetavad töötoad, individuaalse nõustamise ja e-õppeplatvormi </w:t>
            </w:r>
            <w:proofErr w:type="spellStart"/>
            <w:r>
              <w:rPr>
                <w:rFonts w:ascii="Times New Roman" w:eastAsia="Times New Roman" w:hAnsi="Times New Roman" w:cs="Times New Roman"/>
                <w:sz w:val="24"/>
                <w:szCs w:val="24"/>
              </w:rPr>
              <w:t>Skillaby</w:t>
            </w:r>
            <w:proofErr w:type="spellEnd"/>
            <w:r>
              <w:rPr>
                <w:rFonts w:ascii="Times New Roman" w:eastAsia="Times New Roman" w:hAnsi="Times New Roman" w:cs="Times New Roman"/>
                <w:sz w:val="24"/>
                <w:szCs w:val="24"/>
              </w:rPr>
              <w:t xml:space="preserve"> kättesaadavuse 6 kuu jooksul (taotlus &gt; riskianalüüs). Hindajad pööravad tähelepanu, et tööturule sisenemise protsess võib ennekõike olla pikaajaline ja väljakutsuv, kui sisenejal puuduvad eelnevad kogemused, siseneja on olnud pikemat aega tööturult eemal. Hindajad soovitavad taotlejal kaaluda täiendavaid tegevusi otsekontaktide loomiseks osalejate ja potentsiaalsete tööandjate vahel projekti tegevuste käigus ning kaaluda õppematerjalide kättesaadavust pikema aja jooksul kui 6 kuud.  </w:t>
            </w:r>
          </w:p>
          <w:p w14:paraId="5BB84FBF" w14:textId="77777777" w:rsidR="00086F56" w:rsidRDefault="00086F56">
            <w:pPr>
              <w:rPr>
                <w:rFonts w:ascii="Times New Roman" w:eastAsia="Times New Roman" w:hAnsi="Times New Roman" w:cs="Times New Roman"/>
                <w:sz w:val="24"/>
                <w:szCs w:val="24"/>
              </w:rPr>
            </w:pPr>
          </w:p>
          <w:p w14:paraId="48D826C1"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Alustanud osalejad jätavad osalemise pooleli.</w:t>
            </w:r>
          </w:p>
          <w:p w14:paraId="2753A82F"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Taotleja toob välja, et osalejaid nõustab ja motiveerib tugiisik ning lisaks pakutakse osalejatele täiendavat nõustamist. Hindajad soovitavad taotlejal pöörata tähelepanu ka osalejate valikule ning selle käigus tegevustele, mille käigus osaleja teadvustab andmehaldusega seotud töö eripära ning seda, missugused isikuomadused toetavad õnnestumist sellel tööl, et projektiga liitudes on osalejal arusaam, et soovib selles valdkonnas edaspidi tegutseda. </w:t>
            </w:r>
          </w:p>
          <w:p w14:paraId="4F67E665" w14:textId="77777777" w:rsidR="00086F56" w:rsidRDefault="00086F56">
            <w:pPr>
              <w:rPr>
                <w:rFonts w:ascii="Times New Roman" w:eastAsia="Times New Roman" w:hAnsi="Times New Roman" w:cs="Times New Roman"/>
                <w:sz w:val="24"/>
                <w:szCs w:val="24"/>
              </w:rPr>
            </w:pPr>
          </w:p>
        </w:tc>
      </w:tr>
      <w:tr w:rsidR="00086F56" w14:paraId="5C3F0E4A" w14:textId="77777777">
        <w:trPr>
          <w:trHeight w:val="1423"/>
        </w:trPr>
        <w:tc>
          <w:tcPr>
            <w:tcW w:w="6026" w:type="dxa"/>
            <w:tcBorders>
              <w:top w:val="single" w:sz="4" w:space="0" w:color="000000"/>
              <w:left w:val="single" w:sz="4" w:space="0" w:color="000000"/>
              <w:bottom w:val="single" w:sz="4" w:space="0" w:color="000000"/>
              <w:right w:val="single" w:sz="4" w:space="0" w:color="000000"/>
            </w:tcBorders>
          </w:tcPr>
          <w:p w14:paraId="42FE561D" w14:textId="77777777" w:rsidR="00086F56" w:rsidRDefault="009156E9">
            <w:pPr>
              <w:spacing w:line="238" w:lineRule="auto"/>
            </w:pPr>
            <w:r>
              <w:rPr>
                <w:rFonts w:ascii="Times New Roman" w:eastAsia="Times New Roman" w:hAnsi="Times New Roman" w:cs="Times New Roman"/>
                <w:sz w:val="24"/>
                <w:szCs w:val="24"/>
              </w:rPr>
              <w:lastRenderedPageBreak/>
              <w:t xml:space="preserve">2.3. Projekti tegevuste elluviimiseks kaasatud partnerid ja koostööpartnerid </w:t>
            </w:r>
          </w:p>
          <w:p w14:paraId="323A6A88" w14:textId="77777777" w:rsidR="00086F56" w:rsidRDefault="009156E9">
            <w:pPr>
              <w:spacing w:after="22" w:line="238" w:lineRule="auto"/>
              <w:jc w:val="both"/>
              <w:rPr>
                <w:i/>
              </w:rPr>
            </w:pPr>
            <w:r>
              <w:rPr>
                <w:rFonts w:ascii="Times New Roman" w:eastAsia="Times New Roman" w:hAnsi="Times New Roman" w:cs="Times New Roman"/>
                <w:i/>
                <w:sz w:val="24"/>
                <w:szCs w:val="24"/>
              </w:rPr>
              <w:t xml:space="preserve">(e-toetuse taotlusvormi alajaotus „partnerid“, „tegevused“ ja taotlusvormi lisa 3 „Partneri kinnituskiri“) </w:t>
            </w:r>
          </w:p>
          <w:p w14:paraId="0615AEA3" w14:textId="77777777" w:rsidR="00086F56" w:rsidRDefault="009156E9">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08D964C8" w14:textId="77777777" w:rsidR="00086F56" w:rsidRDefault="009156E9">
            <w:pPr>
              <w:ind w:right="127"/>
              <w:jc w:val="center"/>
            </w:pPr>
            <w:r>
              <w:rPr>
                <w:rFonts w:ascii="Times New Roman" w:eastAsia="Times New Roman" w:hAnsi="Times New Roman" w:cs="Times New Roman"/>
                <w:sz w:val="24"/>
                <w:szCs w:val="24"/>
              </w:rPr>
              <w:t xml:space="preserve">3  </w:t>
            </w:r>
          </w:p>
        </w:tc>
        <w:tc>
          <w:tcPr>
            <w:tcW w:w="1363" w:type="dxa"/>
            <w:tcBorders>
              <w:top w:val="single" w:sz="4" w:space="0" w:color="000000"/>
              <w:left w:val="single" w:sz="4" w:space="0" w:color="000000"/>
              <w:bottom w:val="single" w:sz="4" w:space="0" w:color="000000"/>
              <w:right w:val="single" w:sz="4" w:space="0" w:color="000000"/>
            </w:tcBorders>
            <w:vAlign w:val="center"/>
          </w:tcPr>
          <w:p w14:paraId="16FBFDAA" w14:textId="77777777" w:rsidR="00086F56" w:rsidRDefault="009156E9">
            <w:pPr>
              <w:ind w:right="4"/>
              <w:jc w:val="center"/>
            </w:pPr>
            <w:r>
              <w:rPr>
                <w:rFonts w:ascii="Times New Roman" w:eastAsia="Times New Roman" w:hAnsi="Times New Roman" w:cs="Times New Roman"/>
                <w:sz w:val="24"/>
                <w:szCs w:val="24"/>
              </w:rPr>
              <w:t xml:space="preserve">  0</w:t>
            </w:r>
          </w:p>
        </w:tc>
      </w:tr>
      <w:tr w:rsidR="00086F56" w14:paraId="64D1303A" w14:textId="77777777">
        <w:trPr>
          <w:trHeight w:val="619"/>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7A141B2D"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2.3 hinnangute kohta: </w:t>
            </w:r>
          </w:p>
          <w:p w14:paraId="70637592" w14:textId="77777777" w:rsidR="00086F56" w:rsidRDefault="00086F56">
            <w:pPr>
              <w:rPr>
                <w:rFonts w:ascii="Times New Roman" w:eastAsia="Times New Roman" w:hAnsi="Times New Roman" w:cs="Times New Roman"/>
                <w:sz w:val="24"/>
                <w:szCs w:val="24"/>
              </w:rPr>
            </w:pPr>
          </w:p>
          <w:p w14:paraId="32A2555B" w14:textId="5B674B8A"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Projektitaotluses on välja toodud koostööpartneritena </w:t>
            </w:r>
            <w:r w:rsidR="007A67B3">
              <w:rPr>
                <w:rFonts w:ascii="Times New Roman" w:eastAsia="Times New Roman" w:hAnsi="Times New Roman" w:cs="Times New Roman"/>
                <w:sz w:val="24"/>
                <w:szCs w:val="24"/>
              </w:rPr>
              <w:t>(</w:t>
            </w:r>
            <w:r w:rsidR="0029341F">
              <w:rPr>
                <w:rFonts w:ascii="Times New Roman" w:eastAsia="Times New Roman" w:hAnsi="Times New Roman" w:cs="Times New Roman"/>
                <w:sz w:val="24"/>
                <w:szCs w:val="24"/>
              </w:rPr>
              <w:t xml:space="preserve">Tegevused, Tegevus 4) </w:t>
            </w:r>
            <w:r>
              <w:rPr>
                <w:rFonts w:ascii="Times New Roman" w:eastAsia="Times New Roman" w:hAnsi="Times New Roman" w:cs="Times New Roman"/>
                <w:sz w:val="24"/>
                <w:szCs w:val="24"/>
              </w:rPr>
              <w:t>Eesti Töötukassa ja ITL, omavalitsuste sotsiaalvaldkonna konsultante, haridusasutusi, kuid nende rolli ulatus piirdub info vahendamisega. Selge rollijaotusega partnerid puuduvad.</w:t>
            </w:r>
          </w:p>
          <w:p w14:paraId="18B14C84" w14:textId="77777777" w:rsidR="00086F56" w:rsidRDefault="00086F56">
            <w:pPr>
              <w:ind w:left="720"/>
              <w:rPr>
                <w:rFonts w:ascii="Times New Roman" w:eastAsia="Times New Roman" w:hAnsi="Times New Roman" w:cs="Times New Roman"/>
                <w:sz w:val="24"/>
                <w:szCs w:val="24"/>
              </w:rPr>
            </w:pPr>
          </w:p>
        </w:tc>
      </w:tr>
      <w:tr w:rsidR="00086F56" w14:paraId="162C28A5" w14:textId="77777777">
        <w:trPr>
          <w:trHeight w:val="310"/>
        </w:trPr>
        <w:tc>
          <w:tcPr>
            <w:tcW w:w="6026" w:type="dxa"/>
            <w:tcBorders>
              <w:top w:val="single" w:sz="4" w:space="0" w:color="000000"/>
              <w:left w:val="single" w:sz="4" w:space="0" w:color="000000"/>
              <w:bottom w:val="single" w:sz="4" w:space="0" w:color="000000"/>
              <w:right w:val="single" w:sz="4" w:space="0" w:color="000000"/>
            </w:tcBorders>
          </w:tcPr>
          <w:p w14:paraId="48341DD3" w14:textId="77777777" w:rsidR="00086F56" w:rsidRDefault="009156E9">
            <w:pPr>
              <w:rPr>
                <w:b/>
              </w:rPr>
            </w:pPr>
            <w:r>
              <w:rPr>
                <w:rFonts w:ascii="Times New Roman" w:eastAsia="Times New Roman" w:hAnsi="Times New Roman" w:cs="Times New Roman"/>
                <w:b/>
                <w:sz w:val="24"/>
                <w:szCs w:val="24"/>
              </w:rPr>
              <w:lastRenderedPageBreak/>
              <w:t xml:space="preserve">3. Projekti kuluefektiivsus </w:t>
            </w:r>
          </w:p>
        </w:tc>
        <w:tc>
          <w:tcPr>
            <w:tcW w:w="1825" w:type="dxa"/>
            <w:tcBorders>
              <w:top w:val="single" w:sz="4" w:space="0" w:color="000000"/>
              <w:left w:val="single" w:sz="4" w:space="0" w:color="000000"/>
              <w:bottom w:val="single" w:sz="4" w:space="0" w:color="000000"/>
              <w:right w:val="single" w:sz="4" w:space="0" w:color="000000"/>
            </w:tcBorders>
          </w:tcPr>
          <w:p w14:paraId="1269120E" w14:textId="77777777" w:rsidR="00086F56" w:rsidRDefault="009156E9">
            <w:pPr>
              <w:ind w:right="62"/>
              <w:jc w:val="center"/>
              <w:rPr>
                <w:b/>
              </w:rPr>
            </w:pPr>
            <w:r>
              <w:rPr>
                <w:rFonts w:ascii="Times New Roman" w:eastAsia="Times New Roman" w:hAnsi="Times New Roman" w:cs="Times New Roman"/>
                <w:b/>
                <w:sz w:val="24"/>
                <w:szCs w:val="24"/>
              </w:rPr>
              <w:t xml:space="preserve">8 </w:t>
            </w:r>
          </w:p>
        </w:tc>
        <w:tc>
          <w:tcPr>
            <w:tcW w:w="1363" w:type="dxa"/>
            <w:tcBorders>
              <w:top w:val="single" w:sz="4" w:space="0" w:color="000000"/>
              <w:left w:val="single" w:sz="4" w:space="0" w:color="000000"/>
              <w:bottom w:val="single" w:sz="4" w:space="0" w:color="000000"/>
              <w:right w:val="single" w:sz="4" w:space="0" w:color="000000"/>
            </w:tcBorders>
          </w:tcPr>
          <w:p w14:paraId="63E653DD" w14:textId="77777777" w:rsidR="00086F56" w:rsidRDefault="009156E9">
            <w:pPr>
              <w:ind w:right="4"/>
              <w:jc w:val="center"/>
              <w:rPr>
                <w:b/>
              </w:rPr>
            </w:pPr>
            <w:r>
              <w:rPr>
                <w:rFonts w:ascii="Times New Roman" w:eastAsia="Times New Roman" w:hAnsi="Times New Roman" w:cs="Times New Roman"/>
                <w:b/>
                <w:sz w:val="24"/>
                <w:szCs w:val="24"/>
              </w:rPr>
              <w:t xml:space="preserve">8  </w:t>
            </w:r>
          </w:p>
        </w:tc>
      </w:tr>
      <w:tr w:rsidR="00086F56" w14:paraId="6A5765FC" w14:textId="77777777">
        <w:trPr>
          <w:trHeight w:val="1150"/>
        </w:trPr>
        <w:tc>
          <w:tcPr>
            <w:tcW w:w="6026" w:type="dxa"/>
            <w:tcBorders>
              <w:top w:val="single" w:sz="4" w:space="0" w:color="000000"/>
              <w:left w:val="single" w:sz="4" w:space="0" w:color="000000"/>
              <w:bottom w:val="single" w:sz="4" w:space="0" w:color="000000"/>
              <w:right w:val="single" w:sz="4" w:space="0" w:color="000000"/>
            </w:tcBorders>
          </w:tcPr>
          <w:p w14:paraId="371FEFE0" w14:textId="77777777" w:rsidR="00086F56" w:rsidRDefault="009156E9">
            <w:r>
              <w:rPr>
                <w:rFonts w:ascii="Times New Roman" w:eastAsia="Times New Roman" w:hAnsi="Times New Roman" w:cs="Times New Roman"/>
                <w:sz w:val="24"/>
                <w:szCs w:val="24"/>
              </w:rPr>
              <w:t xml:space="preserve">3.1. Projekti üldine kuluefektiivsus </w:t>
            </w:r>
          </w:p>
          <w:p w14:paraId="5F42251D" w14:textId="77777777" w:rsidR="00086F56" w:rsidRDefault="009156E9">
            <w:pPr>
              <w:spacing w:line="238" w:lineRule="auto"/>
              <w:jc w:val="both"/>
              <w:rPr>
                <w:i/>
              </w:rPr>
            </w:pPr>
            <w:r>
              <w:rPr>
                <w:rFonts w:ascii="Times New Roman" w:eastAsia="Times New Roman" w:hAnsi="Times New Roman" w:cs="Times New Roman"/>
                <w:i/>
                <w:sz w:val="24"/>
                <w:szCs w:val="24"/>
              </w:rPr>
              <w:t xml:space="preserve">(e-toetuse taotlusvormi sisu alajaotuse andmeväljad „projekti eesmärk ja tulemused“, „näitajad“ ja „eelarve“) </w:t>
            </w:r>
          </w:p>
          <w:p w14:paraId="0796A0FB" w14:textId="77777777" w:rsidR="00086F56" w:rsidRDefault="009156E9">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38AA6FB0" w14:textId="77777777" w:rsidR="00086F56" w:rsidRDefault="009156E9">
            <w:pPr>
              <w:ind w:right="126"/>
              <w:jc w:val="center"/>
            </w:pPr>
            <w:r>
              <w:rPr>
                <w:rFonts w:ascii="Times New Roman" w:eastAsia="Times New Roman" w:hAnsi="Times New Roman" w:cs="Times New Roman"/>
                <w:sz w:val="24"/>
                <w:szCs w:val="24"/>
              </w:rPr>
              <w:t xml:space="preserve">4  </w:t>
            </w:r>
          </w:p>
        </w:tc>
        <w:tc>
          <w:tcPr>
            <w:tcW w:w="1363" w:type="dxa"/>
            <w:tcBorders>
              <w:top w:val="single" w:sz="4" w:space="0" w:color="000000"/>
              <w:left w:val="single" w:sz="4" w:space="0" w:color="000000"/>
              <w:bottom w:val="single" w:sz="4" w:space="0" w:color="000000"/>
              <w:right w:val="single" w:sz="4" w:space="0" w:color="000000"/>
            </w:tcBorders>
            <w:vAlign w:val="center"/>
          </w:tcPr>
          <w:p w14:paraId="7D8B76BF" w14:textId="77777777" w:rsidR="00086F56" w:rsidRDefault="009156E9">
            <w:pPr>
              <w:ind w:right="4"/>
              <w:jc w:val="center"/>
            </w:pPr>
            <w:r>
              <w:rPr>
                <w:rFonts w:ascii="Times New Roman" w:eastAsia="Times New Roman" w:hAnsi="Times New Roman" w:cs="Times New Roman"/>
                <w:sz w:val="24"/>
                <w:szCs w:val="24"/>
              </w:rPr>
              <w:t xml:space="preserve">  4</w:t>
            </w:r>
          </w:p>
        </w:tc>
      </w:tr>
      <w:tr w:rsidR="00086F56" w14:paraId="2E63CA45" w14:textId="77777777">
        <w:trPr>
          <w:trHeight w:val="619"/>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35F06444"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3.1 hinnangute kohta: </w:t>
            </w:r>
          </w:p>
          <w:p w14:paraId="624357DF" w14:textId="77777777" w:rsidR="00086F56" w:rsidRDefault="00086F56">
            <w:pPr>
              <w:rPr>
                <w:rFonts w:ascii="Times New Roman" w:eastAsia="Times New Roman" w:hAnsi="Times New Roman" w:cs="Times New Roman"/>
                <w:sz w:val="24"/>
                <w:szCs w:val="24"/>
              </w:rPr>
            </w:pPr>
          </w:p>
          <w:p w14:paraId="4C8EF7AD"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Hindajate hinnangul on projekti eelarve läbimõeldud, arusaadav, kulud on mõistlikud ja kooskõlas projekti planeeritavate tulemusnäitajatega. </w:t>
            </w:r>
          </w:p>
          <w:p w14:paraId="23C096BE" w14:textId="77777777" w:rsidR="00086F56" w:rsidRDefault="00086F56">
            <w:pPr>
              <w:rPr>
                <w:rFonts w:ascii="Times New Roman" w:eastAsia="Times New Roman" w:hAnsi="Times New Roman" w:cs="Times New Roman"/>
                <w:sz w:val="24"/>
                <w:szCs w:val="24"/>
              </w:rPr>
            </w:pPr>
          </w:p>
        </w:tc>
      </w:tr>
      <w:tr w:rsidR="00086F56" w14:paraId="4D359DD6" w14:textId="77777777">
        <w:trPr>
          <w:trHeight w:val="1390"/>
        </w:trPr>
        <w:tc>
          <w:tcPr>
            <w:tcW w:w="6026" w:type="dxa"/>
            <w:tcBorders>
              <w:top w:val="single" w:sz="4" w:space="0" w:color="000000"/>
              <w:left w:val="single" w:sz="4" w:space="0" w:color="000000"/>
              <w:bottom w:val="single" w:sz="4" w:space="0" w:color="000000"/>
              <w:right w:val="single" w:sz="4" w:space="0" w:color="000000"/>
            </w:tcBorders>
          </w:tcPr>
          <w:p w14:paraId="45538B56" w14:textId="77777777" w:rsidR="00086F56" w:rsidRDefault="009156E9">
            <w:pPr>
              <w:spacing w:line="238" w:lineRule="auto"/>
              <w:jc w:val="both"/>
            </w:pPr>
            <w:r>
              <w:rPr>
                <w:rFonts w:ascii="Times New Roman" w:eastAsia="Times New Roman" w:hAnsi="Times New Roman" w:cs="Times New Roman"/>
                <w:sz w:val="24"/>
                <w:szCs w:val="24"/>
              </w:rPr>
              <w:t xml:space="preserve">3.2. Konkreetsete kavandatud kulutuste vajalikkus, põhjendatus ja mõistlikkus projekti rakendamise seisukohast </w:t>
            </w:r>
          </w:p>
          <w:p w14:paraId="31154D04" w14:textId="77777777" w:rsidR="00086F56" w:rsidRDefault="009156E9">
            <w:pPr>
              <w:ind w:right="62"/>
              <w:jc w:val="both"/>
              <w:rPr>
                <w:i/>
              </w:rPr>
            </w:pPr>
            <w:r>
              <w:rPr>
                <w:rFonts w:ascii="Times New Roman" w:eastAsia="Times New Roman" w:hAnsi="Times New Roman" w:cs="Times New Roman"/>
                <w:i/>
                <w:sz w:val="24"/>
                <w:szCs w:val="24"/>
              </w:rPr>
              <w:t xml:space="preserve">(e-toetuse taotlusvormi sisu alajaotuse andmeväljad „olemasolev olukord ja ülevaade projekti vajalikkusest“, „tegevused“ ja „eelarve“) </w:t>
            </w:r>
            <w:r>
              <w:rPr>
                <w:rFonts w:ascii="Times New Roman" w:eastAsia="Times New Roman" w:hAnsi="Times New Roman" w:cs="Times New Roman"/>
                <w:i/>
                <w:sz w:val="24"/>
                <w:szCs w:val="24"/>
              </w:rPr>
              <w:tab/>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19386613" w14:textId="77777777" w:rsidR="00086F56" w:rsidRDefault="009156E9">
            <w:pPr>
              <w:ind w:right="66"/>
              <w:jc w:val="center"/>
            </w:pPr>
            <w:r>
              <w:rPr>
                <w:rFonts w:ascii="Times New Roman" w:eastAsia="Times New Roman" w:hAnsi="Times New Roman" w:cs="Times New Roman"/>
                <w:sz w:val="24"/>
                <w:szCs w:val="24"/>
              </w:rPr>
              <w:t xml:space="preserve"> 4 </w:t>
            </w:r>
          </w:p>
        </w:tc>
        <w:tc>
          <w:tcPr>
            <w:tcW w:w="1363" w:type="dxa"/>
            <w:tcBorders>
              <w:top w:val="single" w:sz="4" w:space="0" w:color="000000"/>
              <w:left w:val="single" w:sz="4" w:space="0" w:color="000000"/>
              <w:bottom w:val="single" w:sz="4" w:space="0" w:color="000000"/>
              <w:right w:val="single" w:sz="4" w:space="0" w:color="000000"/>
            </w:tcBorders>
            <w:vAlign w:val="center"/>
          </w:tcPr>
          <w:p w14:paraId="23B0B5A7" w14:textId="77777777" w:rsidR="00086F56" w:rsidRDefault="009156E9">
            <w:pPr>
              <w:ind w:right="4"/>
              <w:jc w:val="center"/>
            </w:pPr>
            <w:r>
              <w:rPr>
                <w:rFonts w:ascii="Times New Roman" w:eastAsia="Times New Roman" w:hAnsi="Times New Roman" w:cs="Times New Roman"/>
                <w:sz w:val="24"/>
                <w:szCs w:val="24"/>
              </w:rPr>
              <w:t xml:space="preserve">4  </w:t>
            </w:r>
          </w:p>
        </w:tc>
      </w:tr>
      <w:tr w:rsidR="00086F56" w14:paraId="29211044" w14:textId="77777777">
        <w:trPr>
          <w:trHeight w:val="622"/>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1CF4F03D"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Selgitus punkti 3.2 hinnangute kohta:</w:t>
            </w:r>
          </w:p>
          <w:p w14:paraId="7BB1114C" w14:textId="77777777" w:rsidR="00086F56" w:rsidRDefault="00086F56">
            <w:pPr>
              <w:rPr>
                <w:rFonts w:ascii="Times New Roman" w:eastAsia="Times New Roman" w:hAnsi="Times New Roman" w:cs="Times New Roman"/>
                <w:sz w:val="24"/>
                <w:szCs w:val="24"/>
              </w:rPr>
            </w:pPr>
          </w:p>
          <w:p w14:paraId="52F19934"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Hindajate hinnangul on projekti tegevuste eelarve on hästi planeeritud ja tegevuste lõikes põhjalikult kirjeldatud. Kulude kujunemise põhimõtted on arusaadavad. </w:t>
            </w:r>
          </w:p>
          <w:p w14:paraId="198F3ED4"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Hindajad toovad ühe tähelepanekuna välja, et projekti tegevustest ei selgu, missugusel puhul makstakse osalejatele stipendiumi ja mis on stipendiumi määramise alus.</w:t>
            </w:r>
          </w:p>
          <w:p w14:paraId="276A03D0" w14:textId="77777777" w:rsidR="00086F56" w:rsidRDefault="00086F56">
            <w:pPr>
              <w:rPr>
                <w:rFonts w:ascii="Times New Roman" w:eastAsia="Times New Roman" w:hAnsi="Times New Roman" w:cs="Times New Roman"/>
                <w:sz w:val="24"/>
                <w:szCs w:val="24"/>
              </w:rPr>
            </w:pPr>
          </w:p>
        </w:tc>
      </w:tr>
      <w:tr w:rsidR="00086F56" w14:paraId="3D6485F5" w14:textId="77777777">
        <w:trPr>
          <w:trHeight w:val="310"/>
        </w:trPr>
        <w:tc>
          <w:tcPr>
            <w:tcW w:w="6026" w:type="dxa"/>
            <w:tcBorders>
              <w:top w:val="single" w:sz="4" w:space="0" w:color="000000"/>
              <w:left w:val="single" w:sz="4" w:space="0" w:color="000000"/>
              <w:bottom w:val="single" w:sz="4" w:space="0" w:color="000000"/>
              <w:right w:val="single" w:sz="4" w:space="0" w:color="000000"/>
            </w:tcBorders>
          </w:tcPr>
          <w:p w14:paraId="7479C20A" w14:textId="77777777" w:rsidR="00086F56" w:rsidRDefault="009156E9">
            <w:pPr>
              <w:rPr>
                <w:b/>
              </w:rPr>
            </w:pPr>
            <w:r>
              <w:rPr>
                <w:rFonts w:ascii="Times New Roman" w:eastAsia="Times New Roman" w:hAnsi="Times New Roman" w:cs="Times New Roman"/>
                <w:b/>
                <w:sz w:val="24"/>
                <w:szCs w:val="24"/>
              </w:rPr>
              <w:t xml:space="preserve">4. Taotleja ja partnerite suutlikkus projekti ellu viia </w:t>
            </w:r>
          </w:p>
        </w:tc>
        <w:tc>
          <w:tcPr>
            <w:tcW w:w="1825" w:type="dxa"/>
            <w:tcBorders>
              <w:top w:val="single" w:sz="4" w:space="0" w:color="000000"/>
              <w:left w:val="single" w:sz="4" w:space="0" w:color="000000"/>
              <w:bottom w:val="single" w:sz="4" w:space="0" w:color="000000"/>
              <w:right w:val="single" w:sz="4" w:space="0" w:color="000000"/>
            </w:tcBorders>
          </w:tcPr>
          <w:p w14:paraId="7E15E274" w14:textId="77777777" w:rsidR="00086F56" w:rsidRDefault="009156E9">
            <w:pPr>
              <w:ind w:right="62"/>
              <w:jc w:val="center"/>
              <w:rPr>
                <w:b/>
              </w:rPr>
            </w:pPr>
            <w:r>
              <w:rPr>
                <w:rFonts w:ascii="Times New Roman" w:eastAsia="Times New Roman" w:hAnsi="Times New Roman" w:cs="Times New Roman"/>
                <w:b/>
                <w:sz w:val="24"/>
                <w:szCs w:val="24"/>
              </w:rPr>
              <w:t xml:space="preserve">4 </w:t>
            </w:r>
          </w:p>
        </w:tc>
        <w:tc>
          <w:tcPr>
            <w:tcW w:w="1363" w:type="dxa"/>
            <w:tcBorders>
              <w:top w:val="single" w:sz="4" w:space="0" w:color="000000"/>
              <w:left w:val="single" w:sz="4" w:space="0" w:color="000000"/>
              <w:bottom w:val="single" w:sz="4" w:space="0" w:color="000000"/>
              <w:right w:val="single" w:sz="4" w:space="0" w:color="000000"/>
            </w:tcBorders>
          </w:tcPr>
          <w:p w14:paraId="289D80D7" w14:textId="77777777" w:rsidR="00086F56" w:rsidRDefault="009156E9">
            <w:pPr>
              <w:ind w:right="4"/>
              <w:jc w:val="center"/>
              <w:rPr>
                <w:b/>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4</w:t>
            </w:r>
          </w:p>
        </w:tc>
      </w:tr>
      <w:tr w:rsidR="00086F56" w14:paraId="7336F903" w14:textId="77777777">
        <w:trPr>
          <w:trHeight w:val="1390"/>
        </w:trPr>
        <w:tc>
          <w:tcPr>
            <w:tcW w:w="6026" w:type="dxa"/>
            <w:tcBorders>
              <w:top w:val="single" w:sz="4" w:space="0" w:color="000000"/>
              <w:left w:val="single" w:sz="4" w:space="0" w:color="000000"/>
              <w:bottom w:val="single" w:sz="4" w:space="0" w:color="000000"/>
              <w:right w:val="single" w:sz="4" w:space="0" w:color="000000"/>
            </w:tcBorders>
          </w:tcPr>
          <w:p w14:paraId="5473D747" w14:textId="77777777" w:rsidR="00086F56" w:rsidRDefault="009156E9">
            <w:r>
              <w:rPr>
                <w:rFonts w:ascii="Times New Roman" w:eastAsia="Times New Roman" w:hAnsi="Times New Roman" w:cs="Times New Roman"/>
                <w:sz w:val="24"/>
                <w:szCs w:val="24"/>
              </w:rPr>
              <w:t xml:space="preserve">Taotleja ja partneri võimekus ja rollijaotus projekti elluviimisel. </w:t>
            </w:r>
          </w:p>
          <w:p w14:paraId="7B169F5F" w14:textId="77777777" w:rsidR="00086F56" w:rsidRDefault="009156E9">
            <w:pPr>
              <w:ind w:right="61"/>
              <w:jc w:val="both"/>
              <w:rPr>
                <w:i/>
              </w:rPr>
            </w:pPr>
            <w:r>
              <w:rPr>
                <w:rFonts w:ascii="Times New Roman" w:eastAsia="Times New Roman" w:hAnsi="Times New Roman" w:cs="Times New Roman"/>
                <w:i/>
                <w:sz w:val="24"/>
                <w:szCs w:val="24"/>
              </w:rPr>
              <w:t xml:space="preserve">(e-toetuse taotlusvormi sisu alajaotuse andmeväljad „Taotleja kogemused taotluses toodud tegevustega analoogsete tegevuste elluviimisel“, „tegevused“ ja „eelarve“ ning lisa 3 „Partneri kinnituskiri“) </w:t>
            </w:r>
            <w:r>
              <w:rPr>
                <w:rFonts w:ascii="Times New Roman" w:eastAsia="Times New Roman" w:hAnsi="Times New Roman" w:cs="Times New Roman"/>
                <w:i/>
                <w:sz w:val="24"/>
                <w:szCs w:val="24"/>
              </w:rPr>
              <w:tab/>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2DED04E3" w14:textId="77777777" w:rsidR="00086F56" w:rsidRDefault="009156E9">
            <w:pPr>
              <w:ind w:right="126"/>
              <w:jc w:val="center"/>
            </w:pPr>
            <w:r>
              <w:rPr>
                <w:rFonts w:ascii="Times New Roman" w:eastAsia="Times New Roman" w:hAnsi="Times New Roman" w:cs="Times New Roman"/>
                <w:sz w:val="24"/>
                <w:szCs w:val="24"/>
              </w:rPr>
              <w:t xml:space="preserve">4  </w:t>
            </w:r>
          </w:p>
        </w:tc>
        <w:tc>
          <w:tcPr>
            <w:tcW w:w="1363" w:type="dxa"/>
            <w:tcBorders>
              <w:top w:val="single" w:sz="4" w:space="0" w:color="000000"/>
              <w:left w:val="single" w:sz="4" w:space="0" w:color="000000"/>
              <w:bottom w:val="single" w:sz="4" w:space="0" w:color="000000"/>
              <w:right w:val="single" w:sz="4" w:space="0" w:color="000000"/>
            </w:tcBorders>
            <w:vAlign w:val="center"/>
          </w:tcPr>
          <w:p w14:paraId="78E1383A" w14:textId="77777777" w:rsidR="00086F56" w:rsidRDefault="009156E9">
            <w:pPr>
              <w:ind w:right="4"/>
              <w:jc w:val="center"/>
            </w:pPr>
            <w:r>
              <w:rPr>
                <w:rFonts w:ascii="Times New Roman" w:eastAsia="Times New Roman" w:hAnsi="Times New Roman" w:cs="Times New Roman"/>
                <w:sz w:val="24"/>
                <w:szCs w:val="24"/>
              </w:rPr>
              <w:t xml:space="preserve">4  </w:t>
            </w:r>
          </w:p>
        </w:tc>
      </w:tr>
      <w:tr w:rsidR="00086F56" w14:paraId="7145F977" w14:textId="77777777">
        <w:trPr>
          <w:trHeight w:val="610"/>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1EFBD051"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Selgitus punkti 4 hinnangute kohta: </w:t>
            </w:r>
          </w:p>
          <w:p w14:paraId="3D738061" w14:textId="77777777" w:rsidR="00086F56" w:rsidRDefault="00086F56">
            <w:pPr>
              <w:rPr>
                <w:rFonts w:ascii="Times New Roman" w:eastAsia="Times New Roman" w:hAnsi="Times New Roman" w:cs="Times New Roman"/>
                <w:sz w:val="24"/>
                <w:szCs w:val="24"/>
              </w:rPr>
            </w:pPr>
          </w:p>
          <w:p w14:paraId="1310D19F"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Taotlusest selgub, et taotleja on samalaadseid projekte ka varem ellu viinud, läbi on mõeldud projekti juhtimise tegevused ja töö projekti panustavate lektorite ja nõustajatega.</w:t>
            </w:r>
          </w:p>
          <w:p w14:paraId="37923B0E"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Hindajad näevad positiivsena, et projekti tegevustes tuginetakse eelnevatele kogemustele (koolituste läbiviimine), kuid samas kohandatakse koolituste sisu sihtgrupi vajadustele. </w:t>
            </w:r>
          </w:p>
          <w:p w14:paraId="4BB2DACA" w14:textId="548CCFFF"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Kuna partnereid projekti pole kaasatud, puudub partnerite</w:t>
            </w:r>
            <w:r w:rsidR="00DC23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vaheline rollijaotuse kirjeldus. </w:t>
            </w:r>
          </w:p>
          <w:p w14:paraId="4096B90D" w14:textId="77777777" w:rsidR="00DC23B5" w:rsidRDefault="00DC23B5">
            <w:pPr>
              <w:rPr>
                <w:rFonts w:ascii="Times New Roman" w:eastAsia="Times New Roman" w:hAnsi="Times New Roman" w:cs="Times New Roman"/>
                <w:sz w:val="24"/>
                <w:szCs w:val="24"/>
              </w:rPr>
            </w:pPr>
          </w:p>
        </w:tc>
      </w:tr>
      <w:tr w:rsidR="00086F56" w14:paraId="4FCE7D31" w14:textId="77777777">
        <w:trPr>
          <w:trHeight w:val="562"/>
        </w:trPr>
        <w:tc>
          <w:tcPr>
            <w:tcW w:w="6026" w:type="dxa"/>
            <w:tcBorders>
              <w:top w:val="single" w:sz="4" w:space="0" w:color="000000"/>
              <w:left w:val="single" w:sz="4" w:space="0" w:color="000000"/>
              <w:bottom w:val="single" w:sz="4" w:space="0" w:color="000000"/>
              <w:right w:val="single" w:sz="4" w:space="0" w:color="000000"/>
            </w:tcBorders>
          </w:tcPr>
          <w:p w14:paraId="248050F4" w14:textId="77777777" w:rsidR="00086F56" w:rsidRDefault="009156E9">
            <w:pPr>
              <w:jc w:val="both"/>
              <w:rPr>
                <w:b/>
              </w:rPr>
            </w:pPr>
            <w:r>
              <w:rPr>
                <w:rFonts w:ascii="Times New Roman" w:eastAsia="Times New Roman" w:hAnsi="Times New Roman" w:cs="Times New Roman"/>
                <w:b/>
                <w:sz w:val="24"/>
                <w:szCs w:val="24"/>
              </w:rPr>
              <w:t xml:space="preserve">5. Projekti kooskõla Eesti pikaajalise arengustrateegia aluspõhimõtete ja sihtidega </w:t>
            </w:r>
          </w:p>
        </w:tc>
        <w:tc>
          <w:tcPr>
            <w:tcW w:w="1825" w:type="dxa"/>
            <w:tcBorders>
              <w:top w:val="single" w:sz="4" w:space="0" w:color="000000"/>
              <w:left w:val="single" w:sz="4" w:space="0" w:color="000000"/>
              <w:bottom w:val="single" w:sz="4" w:space="0" w:color="000000"/>
              <w:right w:val="single" w:sz="4" w:space="0" w:color="000000"/>
            </w:tcBorders>
            <w:vAlign w:val="center"/>
          </w:tcPr>
          <w:p w14:paraId="69AE6AE4" w14:textId="77777777" w:rsidR="00086F56" w:rsidRDefault="009156E9">
            <w:pPr>
              <w:ind w:right="64"/>
              <w:jc w:val="center"/>
              <w:rPr>
                <w:b/>
              </w:rPr>
            </w:pPr>
            <w:r>
              <w:rPr>
                <w:rFonts w:ascii="Times New Roman" w:eastAsia="Times New Roman" w:hAnsi="Times New Roman" w:cs="Times New Roman"/>
                <w:b/>
                <w:sz w:val="24"/>
                <w:szCs w:val="24"/>
              </w:rPr>
              <w:t xml:space="preserve">4 </w:t>
            </w:r>
          </w:p>
        </w:tc>
        <w:tc>
          <w:tcPr>
            <w:tcW w:w="1363" w:type="dxa"/>
            <w:tcBorders>
              <w:top w:val="single" w:sz="4" w:space="0" w:color="000000"/>
              <w:left w:val="single" w:sz="4" w:space="0" w:color="000000"/>
              <w:bottom w:val="single" w:sz="4" w:space="0" w:color="000000"/>
              <w:right w:val="single" w:sz="4" w:space="0" w:color="000000"/>
            </w:tcBorders>
            <w:vAlign w:val="center"/>
          </w:tcPr>
          <w:p w14:paraId="6347AD41" w14:textId="77777777" w:rsidR="00086F56" w:rsidRDefault="009156E9">
            <w:pPr>
              <w:ind w:right="1"/>
              <w:jc w:val="center"/>
              <w:rPr>
                <w:b/>
              </w:rPr>
            </w:pPr>
            <w:r>
              <w:rPr>
                <w:rFonts w:ascii="Times New Roman" w:eastAsia="Times New Roman" w:hAnsi="Times New Roman" w:cs="Times New Roman"/>
                <w:b/>
                <w:sz w:val="24"/>
                <w:szCs w:val="24"/>
              </w:rPr>
              <w:t xml:space="preserve"> 4</w:t>
            </w:r>
          </w:p>
        </w:tc>
      </w:tr>
      <w:tr w:rsidR="00086F56" w14:paraId="50CFAE90" w14:textId="77777777">
        <w:trPr>
          <w:trHeight w:val="2494"/>
        </w:trPr>
        <w:tc>
          <w:tcPr>
            <w:tcW w:w="6026" w:type="dxa"/>
            <w:tcBorders>
              <w:top w:val="single" w:sz="4" w:space="0" w:color="000000"/>
              <w:left w:val="single" w:sz="4" w:space="0" w:color="000000"/>
              <w:bottom w:val="single" w:sz="4" w:space="0" w:color="000000"/>
              <w:right w:val="single" w:sz="4" w:space="0" w:color="000000"/>
            </w:tcBorders>
          </w:tcPr>
          <w:p w14:paraId="3FA58DD4" w14:textId="77777777" w:rsidR="00086F56" w:rsidRDefault="009156E9">
            <w:pPr>
              <w:spacing w:line="238" w:lineRule="auto"/>
              <w:ind w:right="58"/>
              <w:jc w:val="both"/>
            </w:pPr>
            <w:r>
              <w:rPr>
                <w:rFonts w:ascii="Times New Roman" w:eastAsia="Times New Roman" w:hAnsi="Times New Roman" w:cs="Times New Roman"/>
                <w:sz w:val="24"/>
                <w:szCs w:val="24"/>
              </w:rPr>
              <w:lastRenderedPageBreak/>
              <w:t xml:space="preserve">Hinnang lisaks projekti vahetutele eesmärkidele panustamine Eesti pikaajalise arengustrateegia aluspõhimõtete ja sihtidega seotud horisontaalsete põhimõtete (sooline võrdõiguslikkus, võrdsed võimalused, ligipääsetavus, kestlik areng, keskkonnakaitse ja kliimaneutraalsus ning täiendavalt regionaalareng) eesmärkide saavutamisse ja panustamine riigi pikaajalise arengustrateegia näitajasse.  </w:t>
            </w:r>
          </w:p>
          <w:p w14:paraId="4D3ECD5D" w14:textId="77777777" w:rsidR="00086F56" w:rsidRDefault="009156E9">
            <w:pPr>
              <w:jc w:val="both"/>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e-toetuse taotlusvormi sisu alajaotuse andmeväljas „valdkonna ülesed näitajad“)</w:t>
            </w:r>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vAlign w:val="center"/>
          </w:tcPr>
          <w:p w14:paraId="7D595055" w14:textId="77777777" w:rsidR="00086F56" w:rsidRDefault="009156E9">
            <w:pPr>
              <w:ind w:right="64"/>
              <w:jc w:val="center"/>
            </w:pPr>
            <w:r>
              <w:rPr>
                <w:rFonts w:ascii="Times New Roman" w:eastAsia="Times New Roman" w:hAnsi="Times New Roman" w:cs="Times New Roman"/>
                <w:sz w:val="24"/>
                <w:szCs w:val="24"/>
              </w:rPr>
              <w:t xml:space="preserve">4 </w:t>
            </w:r>
          </w:p>
        </w:tc>
        <w:tc>
          <w:tcPr>
            <w:tcW w:w="1363" w:type="dxa"/>
            <w:tcBorders>
              <w:top w:val="single" w:sz="4" w:space="0" w:color="000000"/>
              <w:left w:val="single" w:sz="4" w:space="0" w:color="000000"/>
              <w:bottom w:val="single" w:sz="4" w:space="0" w:color="000000"/>
              <w:right w:val="single" w:sz="4" w:space="0" w:color="000000"/>
            </w:tcBorders>
            <w:vAlign w:val="center"/>
          </w:tcPr>
          <w:p w14:paraId="666BCE21" w14:textId="77777777" w:rsidR="00086F56" w:rsidRDefault="009156E9">
            <w:pPr>
              <w:ind w:right="1"/>
              <w:jc w:val="center"/>
            </w:pPr>
            <w:r>
              <w:rPr>
                <w:rFonts w:ascii="Times New Roman" w:eastAsia="Times New Roman" w:hAnsi="Times New Roman" w:cs="Times New Roman"/>
                <w:sz w:val="24"/>
                <w:szCs w:val="24"/>
              </w:rPr>
              <w:t xml:space="preserve">4 </w:t>
            </w:r>
          </w:p>
        </w:tc>
      </w:tr>
      <w:tr w:rsidR="00086F56" w14:paraId="0E6CE45E" w14:textId="77777777">
        <w:trPr>
          <w:trHeight w:val="622"/>
        </w:trPr>
        <w:tc>
          <w:tcPr>
            <w:tcW w:w="9214" w:type="dxa"/>
            <w:gridSpan w:val="3"/>
            <w:tcBorders>
              <w:top w:val="single" w:sz="4" w:space="0" w:color="000000"/>
              <w:left w:val="single" w:sz="4" w:space="0" w:color="000000"/>
              <w:bottom w:val="single" w:sz="4" w:space="0" w:color="000000"/>
              <w:right w:val="single" w:sz="4" w:space="0" w:color="000000"/>
            </w:tcBorders>
            <w:vAlign w:val="center"/>
          </w:tcPr>
          <w:p w14:paraId="4A68BDB4"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Selgitus punkti 5 hinnangute kohta:</w:t>
            </w:r>
          </w:p>
          <w:p w14:paraId="2F4271BE" w14:textId="77777777" w:rsidR="00086F56" w:rsidRDefault="00086F56">
            <w:pPr>
              <w:rPr>
                <w:rFonts w:ascii="Times New Roman" w:eastAsia="Times New Roman" w:hAnsi="Times New Roman" w:cs="Times New Roman"/>
                <w:sz w:val="24"/>
                <w:szCs w:val="24"/>
              </w:rPr>
            </w:pPr>
          </w:p>
          <w:p w14:paraId="23124737" w14:textId="77777777" w:rsidR="00086F56" w:rsidRDefault="009156E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Projekti seos Eesti pikaajaliste arengustrateegia aluspõhimõtete ja sihtidega on selge ja üheselt mõistetav.  </w:t>
            </w:r>
          </w:p>
          <w:p w14:paraId="0F42BD82" w14:textId="77777777" w:rsidR="00086F56" w:rsidRDefault="00086F56">
            <w:pPr>
              <w:rPr>
                <w:rFonts w:ascii="Times New Roman" w:eastAsia="Times New Roman" w:hAnsi="Times New Roman" w:cs="Times New Roman"/>
                <w:sz w:val="24"/>
                <w:szCs w:val="24"/>
              </w:rPr>
            </w:pPr>
          </w:p>
        </w:tc>
      </w:tr>
      <w:tr w:rsidR="00086F56" w14:paraId="42A81904" w14:textId="77777777">
        <w:trPr>
          <w:trHeight w:val="310"/>
        </w:trPr>
        <w:tc>
          <w:tcPr>
            <w:tcW w:w="6026" w:type="dxa"/>
            <w:tcBorders>
              <w:top w:val="single" w:sz="4" w:space="0" w:color="000000"/>
              <w:left w:val="single" w:sz="4" w:space="0" w:color="000000"/>
              <w:bottom w:val="single" w:sz="4" w:space="0" w:color="000000"/>
              <w:right w:val="single" w:sz="4" w:space="0" w:color="000000"/>
            </w:tcBorders>
          </w:tcPr>
          <w:p w14:paraId="0281B036" w14:textId="77777777" w:rsidR="00086F56" w:rsidRDefault="009156E9">
            <w:r>
              <w:rPr>
                <w:rFonts w:ascii="Times New Roman" w:eastAsia="Times New Roman" w:hAnsi="Times New Roman" w:cs="Times New Roman"/>
                <w:sz w:val="24"/>
                <w:szCs w:val="24"/>
              </w:rPr>
              <w:t xml:space="preserve">Maksimaalne </w:t>
            </w:r>
            <w:proofErr w:type="spellStart"/>
            <w:r>
              <w:rPr>
                <w:rFonts w:ascii="Times New Roman" w:eastAsia="Times New Roman" w:hAnsi="Times New Roman" w:cs="Times New Roman"/>
                <w:sz w:val="24"/>
                <w:szCs w:val="24"/>
              </w:rPr>
              <w:t>üldhinne</w:t>
            </w:r>
            <w:proofErr w:type="spellEnd"/>
            <w:r>
              <w:rPr>
                <w:rFonts w:ascii="Times New Roman" w:eastAsia="Times New Roman" w:hAnsi="Times New Roman" w:cs="Times New Roman"/>
                <w:sz w:val="24"/>
                <w:szCs w:val="24"/>
              </w:rPr>
              <w:t xml:space="preserve"> </w:t>
            </w:r>
          </w:p>
        </w:tc>
        <w:tc>
          <w:tcPr>
            <w:tcW w:w="1825" w:type="dxa"/>
            <w:tcBorders>
              <w:top w:val="single" w:sz="4" w:space="0" w:color="000000"/>
              <w:left w:val="single" w:sz="4" w:space="0" w:color="000000"/>
              <w:bottom w:val="single" w:sz="4" w:space="0" w:color="000000"/>
              <w:right w:val="single" w:sz="4" w:space="0" w:color="000000"/>
            </w:tcBorders>
          </w:tcPr>
          <w:p w14:paraId="4451B4B9" w14:textId="77777777" w:rsidR="00086F56" w:rsidRDefault="009156E9">
            <w:pPr>
              <w:ind w:right="124"/>
              <w:jc w:val="center"/>
              <w:rPr>
                <w:b/>
              </w:rPr>
            </w:pPr>
            <w:r>
              <w:rPr>
                <w:rFonts w:ascii="Times New Roman" w:eastAsia="Times New Roman" w:hAnsi="Times New Roman" w:cs="Times New Roman"/>
                <w:b/>
                <w:sz w:val="24"/>
                <w:szCs w:val="24"/>
              </w:rPr>
              <w:t xml:space="preserve">33  </w:t>
            </w:r>
          </w:p>
        </w:tc>
        <w:tc>
          <w:tcPr>
            <w:tcW w:w="1363" w:type="dxa"/>
            <w:tcBorders>
              <w:top w:val="single" w:sz="4" w:space="0" w:color="000000"/>
              <w:left w:val="single" w:sz="4" w:space="0" w:color="000000"/>
              <w:bottom w:val="single" w:sz="4" w:space="0" w:color="000000"/>
              <w:right w:val="single" w:sz="4" w:space="0" w:color="000000"/>
            </w:tcBorders>
          </w:tcPr>
          <w:p w14:paraId="0D8F0464" w14:textId="77777777" w:rsidR="00086F56" w:rsidRDefault="009156E9">
            <w:pPr>
              <w:rPr>
                <w:b/>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25</w:t>
            </w:r>
          </w:p>
        </w:tc>
      </w:tr>
    </w:tbl>
    <w:p w14:paraId="45D47A21" w14:textId="77777777" w:rsidR="00086F56" w:rsidRDefault="009156E9">
      <w:pPr>
        <w:spacing w:after="0"/>
      </w:pPr>
      <w:r>
        <w:rPr>
          <w:rFonts w:ascii="Times New Roman" w:eastAsia="Times New Roman" w:hAnsi="Times New Roman" w:cs="Times New Roman"/>
          <w:sz w:val="24"/>
          <w:szCs w:val="24"/>
        </w:rPr>
        <w:t xml:space="preserve"> </w:t>
      </w:r>
    </w:p>
    <w:tbl>
      <w:tblPr>
        <w:tblStyle w:val="a4"/>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tblGrid>
      <w:tr w:rsidR="00086F56" w14:paraId="147785B2" w14:textId="77777777">
        <w:trPr>
          <w:trHeight w:val="2130"/>
        </w:trPr>
        <w:tc>
          <w:tcPr>
            <w:tcW w:w="9209" w:type="dxa"/>
          </w:tcPr>
          <w:p w14:paraId="035E2F5D" w14:textId="77777777" w:rsidR="00086F56" w:rsidRDefault="009156E9">
            <w:pPr>
              <w:jc w:val="both"/>
              <w:rPr>
                <w:rFonts w:ascii="Arial" w:eastAsia="Arial" w:hAnsi="Arial" w:cs="Arial"/>
                <w:b/>
                <w:sz w:val="20"/>
                <w:szCs w:val="20"/>
              </w:rPr>
            </w:pPr>
            <w:r>
              <w:rPr>
                <w:rFonts w:ascii="Arial" w:eastAsia="Arial" w:hAnsi="Arial" w:cs="Arial"/>
                <w:b/>
                <w:sz w:val="20"/>
                <w:szCs w:val="20"/>
              </w:rPr>
              <w:t xml:space="preserve">Ettepanek </w:t>
            </w:r>
            <w:r>
              <w:rPr>
                <w:rFonts w:ascii="Arial" w:eastAsia="Arial" w:hAnsi="Arial" w:cs="Arial"/>
                <w:b/>
                <w:sz w:val="20"/>
                <w:szCs w:val="20"/>
                <w:vertAlign w:val="superscript"/>
              </w:rPr>
              <w:footnoteReference w:id="1"/>
            </w:r>
          </w:p>
          <w:p w14:paraId="397091CC" w14:textId="63F1D4E9" w:rsidR="0029341F" w:rsidRDefault="0029341F">
            <w:pPr>
              <w:jc w:val="both"/>
              <w:rPr>
                <w:rFonts w:ascii="Arial" w:eastAsia="Arial" w:hAnsi="Arial" w:cs="Arial"/>
                <w:b/>
                <w:sz w:val="20"/>
                <w:szCs w:val="20"/>
              </w:rPr>
            </w:pPr>
            <w:r>
              <w:rPr>
                <w:rFonts w:ascii="Arial" w:eastAsia="Arial" w:hAnsi="Arial" w:cs="Arial"/>
                <w:b/>
                <w:sz w:val="20"/>
                <w:szCs w:val="20"/>
              </w:rPr>
              <w:t xml:space="preserve">Soovitame arvestada </w:t>
            </w:r>
            <w:r w:rsidRPr="0029341F">
              <w:rPr>
                <w:rFonts w:ascii="Arial" w:eastAsia="Arial" w:hAnsi="Arial" w:cs="Arial"/>
                <w:b/>
                <w:sz w:val="20"/>
                <w:szCs w:val="20"/>
              </w:rPr>
              <w:t>p 2.1</w:t>
            </w:r>
            <w:r>
              <w:rPr>
                <w:rFonts w:ascii="Arial" w:eastAsia="Arial" w:hAnsi="Arial" w:cs="Arial"/>
                <w:b/>
                <w:sz w:val="20"/>
                <w:szCs w:val="20"/>
              </w:rPr>
              <w:t xml:space="preserve"> toodud hindajate ettepanekutega. </w:t>
            </w:r>
          </w:p>
          <w:p w14:paraId="4F4BC16D" w14:textId="77777777" w:rsidR="00086F56" w:rsidRDefault="00086F56">
            <w:pPr>
              <w:jc w:val="both"/>
              <w:rPr>
                <w:rFonts w:ascii="Arial" w:eastAsia="Arial" w:hAnsi="Arial" w:cs="Arial"/>
                <w:b/>
                <w:sz w:val="20"/>
                <w:szCs w:val="20"/>
              </w:rPr>
            </w:pPr>
          </w:p>
          <w:p w14:paraId="284846BE" w14:textId="77777777" w:rsidR="00086F56" w:rsidRDefault="009156E9">
            <w:pPr>
              <w:ind w:left="720"/>
              <w:jc w:val="both"/>
              <w:rPr>
                <w:rFonts w:ascii="Arial" w:eastAsia="Arial" w:hAnsi="Arial" w:cs="Arial"/>
                <w:sz w:val="20"/>
                <w:szCs w:val="20"/>
              </w:rPr>
            </w:pPr>
            <w:r>
              <w:rPr>
                <w:rFonts w:ascii="Arial" w:eastAsia="Arial" w:hAnsi="Arial" w:cs="Arial"/>
              </w:rPr>
              <w:t xml:space="preserve">☐ </w:t>
            </w:r>
            <w:r>
              <w:rPr>
                <w:rFonts w:ascii="Arial" w:eastAsia="Arial" w:hAnsi="Arial" w:cs="Arial"/>
                <w:sz w:val="20"/>
                <w:szCs w:val="20"/>
              </w:rPr>
              <w:t xml:space="preserve">rahuldada taotlus osalises mahus </w:t>
            </w:r>
          </w:p>
          <w:p w14:paraId="77CEC02F" w14:textId="77777777" w:rsidR="00086F56" w:rsidRDefault="009156E9">
            <w:pPr>
              <w:jc w:val="both"/>
              <w:rPr>
                <w:rFonts w:ascii="Arial" w:eastAsia="Arial" w:hAnsi="Arial" w:cs="Arial"/>
                <w:sz w:val="20"/>
                <w:szCs w:val="20"/>
              </w:rPr>
            </w:pPr>
            <w:r>
              <w:rPr>
                <w:rFonts w:ascii="Arial" w:eastAsia="Arial" w:hAnsi="Arial" w:cs="Arial"/>
                <w:sz w:val="20"/>
                <w:szCs w:val="20"/>
              </w:rPr>
              <w:t xml:space="preserve">Ettepaneku põhjendus: </w:t>
            </w:r>
          </w:p>
          <w:p w14:paraId="51AFD11F" w14:textId="77777777" w:rsidR="00086F56" w:rsidRDefault="00086F56">
            <w:pPr>
              <w:jc w:val="both"/>
              <w:rPr>
                <w:rFonts w:ascii="Arial" w:eastAsia="Arial" w:hAnsi="Arial" w:cs="Arial"/>
                <w:sz w:val="20"/>
                <w:szCs w:val="20"/>
              </w:rPr>
            </w:pPr>
          </w:p>
          <w:p w14:paraId="60F66A73" w14:textId="6C1D4835" w:rsidR="00086F56" w:rsidRDefault="009156E9">
            <w:pPr>
              <w:ind w:left="720"/>
              <w:jc w:val="both"/>
              <w:rPr>
                <w:rFonts w:ascii="Arial" w:eastAsia="Arial" w:hAnsi="Arial" w:cs="Arial"/>
                <w:b/>
                <w:sz w:val="20"/>
                <w:szCs w:val="20"/>
              </w:rPr>
            </w:pPr>
            <w:r w:rsidRPr="00DC23B5">
              <w:rPr>
                <w:rFonts w:ascii="Arial" w:eastAsia="Arial" w:hAnsi="Arial" w:cs="Arial"/>
                <w:b/>
                <w:bCs/>
                <w:sz w:val="20"/>
                <w:szCs w:val="20"/>
              </w:rPr>
              <w:t>X</w:t>
            </w:r>
            <w:r w:rsidR="00DC23B5">
              <w:rPr>
                <w:rFonts w:ascii="Arial" w:eastAsia="Arial" w:hAnsi="Arial" w:cs="Arial"/>
                <w:sz w:val="20"/>
                <w:szCs w:val="20"/>
              </w:rPr>
              <w:t xml:space="preserve"> </w:t>
            </w:r>
            <w:r>
              <w:rPr>
                <w:rFonts w:ascii="Arial" w:eastAsia="Arial" w:hAnsi="Arial" w:cs="Arial"/>
                <w:sz w:val="20"/>
                <w:szCs w:val="20"/>
              </w:rPr>
              <w:t>rahuldada taotlus taotletud mahus</w:t>
            </w:r>
          </w:p>
          <w:p w14:paraId="685EB5F6" w14:textId="77777777" w:rsidR="00086F56" w:rsidRDefault="009156E9">
            <w:pPr>
              <w:jc w:val="both"/>
              <w:rPr>
                <w:rFonts w:ascii="Arial" w:eastAsia="Arial" w:hAnsi="Arial" w:cs="Arial"/>
                <w:b/>
                <w:sz w:val="20"/>
                <w:szCs w:val="20"/>
              </w:rPr>
            </w:pPr>
            <w:r>
              <w:rPr>
                <w:rFonts w:ascii="Arial" w:eastAsia="Arial" w:hAnsi="Arial" w:cs="Arial"/>
                <w:sz w:val="20"/>
                <w:szCs w:val="20"/>
              </w:rPr>
              <w:t>Ettepaneku põhjendus</w:t>
            </w:r>
            <w:r>
              <w:rPr>
                <w:rFonts w:ascii="Arial" w:eastAsia="Arial" w:hAnsi="Arial" w:cs="Arial"/>
                <w:sz w:val="20"/>
                <w:szCs w:val="20"/>
                <w:vertAlign w:val="superscript"/>
              </w:rPr>
              <w:footnoteReference w:id="2"/>
            </w:r>
            <w:r>
              <w:rPr>
                <w:rFonts w:ascii="Arial" w:eastAsia="Arial" w:hAnsi="Arial" w:cs="Arial"/>
                <w:sz w:val="20"/>
                <w:szCs w:val="20"/>
              </w:rPr>
              <w:t xml:space="preserve">: </w:t>
            </w:r>
          </w:p>
        </w:tc>
      </w:tr>
    </w:tbl>
    <w:p w14:paraId="4850C3A6" w14:textId="77777777" w:rsidR="00086F56" w:rsidRDefault="00086F56">
      <w:pPr>
        <w:spacing w:after="0"/>
      </w:pPr>
    </w:p>
    <w:sectPr w:rsidR="00086F56">
      <w:pgSz w:w="11906" w:h="16838"/>
      <w:pgMar w:top="1440" w:right="1080" w:bottom="1440" w:left="108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2552A" w14:textId="77777777" w:rsidR="006A1531" w:rsidRDefault="006A1531">
      <w:pPr>
        <w:spacing w:after="0" w:line="240" w:lineRule="auto"/>
      </w:pPr>
      <w:r>
        <w:separator/>
      </w:r>
    </w:p>
  </w:endnote>
  <w:endnote w:type="continuationSeparator" w:id="0">
    <w:p w14:paraId="556F6CD9" w14:textId="77777777" w:rsidR="006A1531" w:rsidRDefault="006A1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661D5" w14:textId="77777777" w:rsidR="006A1531" w:rsidRDefault="006A1531">
      <w:pPr>
        <w:spacing w:after="0" w:line="240" w:lineRule="auto"/>
      </w:pPr>
      <w:r>
        <w:separator/>
      </w:r>
    </w:p>
  </w:footnote>
  <w:footnote w:type="continuationSeparator" w:id="0">
    <w:p w14:paraId="773F4E38" w14:textId="77777777" w:rsidR="006A1531" w:rsidRDefault="006A1531">
      <w:pPr>
        <w:spacing w:after="0" w:line="240" w:lineRule="auto"/>
      </w:pPr>
      <w:r>
        <w:continuationSeparator/>
      </w:r>
    </w:p>
  </w:footnote>
  <w:footnote w:id="1">
    <w:p w14:paraId="03E8F77D" w14:textId="77777777" w:rsidR="00086F56" w:rsidRDefault="009156E9">
      <w:pPr>
        <w:pBdr>
          <w:top w:val="nil"/>
          <w:left w:val="nil"/>
          <w:bottom w:val="nil"/>
          <w:right w:val="nil"/>
          <w:between w:val="nil"/>
        </w:pBdr>
        <w:spacing w:after="0" w:line="240" w:lineRule="auto"/>
        <w:rPr>
          <w:sz w:val="20"/>
          <w:szCs w:val="20"/>
        </w:rPr>
      </w:pPr>
      <w:r>
        <w:rPr>
          <w:vertAlign w:val="superscript"/>
        </w:rPr>
        <w:footnoteRef/>
      </w:r>
      <w:r>
        <w:rPr>
          <w:sz w:val="20"/>
          <w:szCs w:val="20"/>
        </w:rPr>
        <w:t xml:space="preserve"> </w:t>
      </w:r>
      <w:r>
        <w:rPr>
          <w:rFonts w:ascii="Arial" w:eastAsia="Arial" w:hAnsi="Arial" w:cs="Arial"/>
          <w:sz w:val="16"/>
          <w:szCs w:val="16"/>
        </w:rPr>
        <w:t xml:space="preserve">Lahter täidetakse juhul, kui maksimaalne </w:t>
      </w:r>
      <w:proofErr w:type="spellStart"/>
      <w:r>
        <w:rPr>
          <w:rFonts w:ascii="Arial" w:eastAsia="Arial" w:hAnsi="Arial" w:cs="Arial"/>
          <w:sz w:val="16"/>
          <w:szCs w:val="16"/>
        </w:rPr>
        <w:t>üldhinne</w:t>
      </w:r>
      <w:proofErr w:type="spellEnd"/>
      <w:r>
        <w:rPr>
          <w:rFonts w:ascii="Arial" w:eastAsia="Arial" w:hAnsi="Arial" w:cs="Arial"/>
          <w:sz w:val="16"/>
          <w:szCs w:val="16"/>
        </w:rPr>
        <w:t xml:space="preserve"> on 19 punkti või rohkem</w:t>
      </w:r>
    </w:p>
  </w:footnote>
  <w:footnote w:id="2">
    <w:p w14:paraId="1B6B2817" w14:textId="77777777" w:rsidR="00086F56" w:rsidRDefault="009156E9">
      <w:pPr>
        <w:pBdr>
          <w:top w:val="nil"/>
          <w:left w:val="nil"/>
          <w:bottom w:val="nil"/>
          <w:right w:val="nil"/>
          <w:between w:val="nil"/>
        </w:pBdr>
        <w:spacing w:after="0" w:line="240" w:lineRule="auto"/>
        <w:rPr>
          <w:rFonts w:ascii="Arial" w:eastAsia="Arial" w:hAnsi="Arial" w:cs="Arial"/>
          <w:sz w:val="16"/>
          <w:szCs w:val="16"/>
        </w:rPr>
      </w:pPr>
      <w:r>
        <w:rPr>
          <w:vertAlign w:val="superscript"/>
        </w:rPr>
        <w:footnoteRef/>
      </w:r>
      <w:r>
        <w:rPr>
          <w:sz w:val="20"/>
          <w:szCs w:val="20"/>
        </w:rPr>
        <w:t xml:space="preserve"> </w:t>
      </w:r>
      <w:r>
        <w:rPr>
          <w:rFonts w:ascii="Arial" w:eastAsia="Arial" w:hAnsi="Arial" w:cs="Arial"/>
          <w:sz w:val="16"/>
          <w:szCs w:val="16"/>
        </w:rPr>
        <w:t>Kasutatakse vajadusel täiendava ettepaneku tegemisel</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Ülle Luide">
    <w15:presenceInfo w15:providerId="AD" w15:userId="S::Ylle.Luide@rtk.ee::d75e68e3-3313-4f7f-91ad-4e88cb2f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56"/>
    <w:rsid w:val="00086F56"/>
    <w:rsid w:val="0026191C"/>
    <w:rsid w:val="0029341F"/>
    <w:rsid w:val="00562312"/>
    <w:rsid w:val="006A1531"/>
    <w:rsid w:val="00764F56"/>
    <w:rsid w:val="007A67B3"/>
    <w:rsid w:val="007B2519"/>
    <w:rsid w:val="009156E9"/>
    <w:rsid w:val="009211B7"/>
    <w:rsid w:val="00D621C3"/>
    <w:rsid w:val="00DC23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E03D"/>
  <w15:docId w15:val="{D905BAA3-1479-48C1-A45F-1D33806D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semiHidden/>
    <w:unhideWhenUsed/>
    <w:rsid w:val="00B54A7B"/>
    <w:pPr>
      <w:spacing w:after="0" w:line="240" w:lineRule="auto"/>
    </w:pPr>
    <w:rPr>
      <w:rFonts w:asciiTheme="minorHAnsi" w:eastAsiaTheme="minorHAnsi" w:hAnsiTheme="minorHAnsi" w:cstheme="minorBidi"/>
      <w:color w:val="auto"/>
      <w:sz w:val="20"/>
      <w:szCs w:val="20"/>
      <w:lang w:eastAsia="en-US"/>
    </w:rPr>
  </w:style>
  <w:style w:type="character" w:customStyle="1" w:styleId="AllmrkusetekstMrk">
    <w:name w:val="Allmärkuse tekst Märk"/>
    <w:basedOn w:val="Liguvaikefont"/>
    <w:link w:val="Allmrkusetekst"/>
    <w:uiPriority w:val="99"/>
    <w:semiHidden/>
    <w:rsid w:val="00B54A7B"/>
    <w:rPr>
      <w:rFonts w:eastAsiaTheme="minorHAnsi"/>
      <w:sz w:val="20"/>
      <w:szCs w:val="20"/>
      <w:lang w:eastAsia="en-US"/>
    </w:rPr>
  </w:style>
  <w:style w:type="character" w:styleId="Allmrkuseviide">
    <w:name w:val="footnote reference"/>
    <w:basedOn w:val="Liguvaikefont"/>
    <w:uiPriority w:val="99"/>
    <w:semiHidden/>
    <w:unhideWhenUsed/>
    <w:rsid w:val="00B54A7B"/>
    <w:rPr>
      <w:vertAlign w:val="superscript"/>
    </w:rPr>
  </w:style>
  <w:style w:type="table" w:styleId="Kontuurtabel">
    <w:name w:val="Table Grid"/>
    <w:basedOn w:val="Normaaltabel"/>
    <w:uiPriority w:val="39"/>
    <w:rsid w:val="00B54A7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top w:w="11" w:type="dxa"/>
        <w:left w:w="108" w:type="dxa"/>
        <w:right w:w="115" w:type="dxa"/>
      </w:tblCellMar>
    </w:tblPr>
  </w:style>
  <w:style w:type="table" w:customStyle="1" w:styleId="a0">
    <w:basedOn w:val="TableNormal0"/>
    <w:pPr>
      <w:spacing w:after="0" w:line="240" w:lineRule="auto"/>
    </w:pPr>
    <w:tblPr>
      <w:tblStyleRowBandSize w:val="1"/>
      <w:tblStyleColBandSize w:val="1"/>
      <w:tblCellMar>
        <w:top w:w="62" w:type="dxa"/>
        <w:left w:w="70" w:type="dxa"/>
        <w:right w:w="7"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paragraph" w:styleId="Redaktsioon">
    <w:name w:val="Revision"/>
    <w:hidden/>
    <w:uiPriority w:val="99"/>
    <w:semiHidden/>
    <w:rsid w:val="00D621C3"/>
    <w:pPr>
      <w:spacing w:after="0" w:line="240" w:lineRule="auto"/>
    </w:pPr>
    <w:rPr>
      <w:color w:val="000000"/>
    </w:rPr>
  </w:style>
  <w:style w:type="character" w:styleId="Kommentaariviide">
    <w:name w:val="annotation reference"/>
    <w:basedOn w:val="Liguvaikefont"/>
    <w:uiPriority w:val="99"/>
    <w:semiHidden/>
    <w:unhideWhenUsed/>
    <w:rsid w:val="00D621C3"/>
    <w:rPr>
      <w:sz w:val="16"/>
      <w:szCs w:val="16"/>
    </w:rPr>
  </w:style>
  <w:style w:type="paragraph" w:styleId="Kommentaaritekst">
    <w:name w:val="annotation text"/>
    <w:basedOn w:val="Normaallaad"/>
    <w:link w:val="KommentaaritekstMrk"/>
    <w:uiPriority w:val="99"/>
    <w:unhideWhenUsed/>
    <w:rsid w:val="00D621C3"/>
    <w:pPr>
      <w:spacing w:line="240" w:lineRule="auto"/>
    </w:pPr>
    <w:rPr>
      <w:sz w:val="20"/>
      <w:szCs w:val="20"/>
    </w:rPr>
  </w:style>
  <w:style w:type="character" w:customStyle="1" w:styleId="KommentaaritekstMrk">
    <w:name w:val="Kommentaari tekst Märk"/>
    <w:basedOn w:val="Liguvaikefont"/>
    <w:link w:val="Kommentaaritekst"/>
    <w:uiPriority w:val="99"/>
    <w:rsid w:val="00D621C3"/>
    <w:rPr>
      <w:color w:val="000000"/>
      <w:sz w:val="20"/>
      <w:szCs w:val="20"/>
    </w:rPr>
  </w:style>
  <w:style w:type="paragraph" w:styleId="Kommentaariteema">
    <w:name w:val="annotation subject"/>
    <w:basedOn w:val="Kommentaaritekst"/>
    <w:next w:val="Kommentaaritekst"/>
    <w:link w:val="KommentaariteemaMrk"/>
    <w:uiPriority w:val="99"/>
    <w:semiHidden/>
    <w:unhideWhenUsed/>
    <w:rsid w:val="00D621C3"/>
    <w:rPr>
      <w:b/>
      <w:bCs/>
    </w:rPr>
  </w:style>
  <w:style w:type="character" w:customStyle="1" w:styleId="KommentaariteemaMrk">
    <w:name w:val="Kommentaari teema Märk"/>
    <w:basedOn w:val="KommentaaritekstMrk"/>
    <w:link w:val="Kommentaariteema"/>
    <w:uiPriority w:val="99"/>
    <w:semiHidden/>
    <w:rsid w:val="00D621C3"/>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B19Sh0KZeqdkNkkLhKtIQkQ91A==">CgMxLjA4AHIhMURnN2V6WDEyVVppNFp1OUdVRkllV1ZhV1F1VzNzcGZ0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2084</Words>
  <Characters>12092</Characters>
  <Application>Microsoft Office Word</Application>
  <DocSecurity>0</DocSecurity>
  <Lines>100</Lines>
  <Paragraphs>28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egle.lokk</dc:creator>
  <cp:lastModifiedBy>Elo Allemann</cp:lastModifiedBy>
  <cp:revision>2</cp:revision>
  <dcterms:created xsi:type="dcterms:W3CDTF">2024-10-23T09:46:00Z</dcterms:created>
  <dcterms:modified xsi:type="dcterms:W3CDTF">2024-10-23T09:46:00Z</dcterms:modified>
</cp:coreProperties>
</file>